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974D2" w:rsidRDefault="000974D2">
      <w:pPr>
        <w:pStyle w:val="normal0"/>
        <w:jc w:val="center"/>
      </w:pPr>
      <w:r w:rsidRPr="00A0560C">
        <w:rPr>
          <w:rFonts w:ascii="Trebuchet MS" w:hAnsi="Trebuchet MS" w:cs="Arial"/>
          <w:b/>
          <w:smallCaps/>
          <w:shadow/>
          <w:sz w:val="36"/>
          <w:szCs w:val="36"/>
        </w:rPr>
        <w:t>Eclipses Aceleradores del Crecimiento</w:t>
      </w:r>
      <w:r w:rsidRPr="00A0560C">
        <w:rPr>
          <w:rFonts w:ascii="Trebuchet MS" w:hAnsi="Trebuchet MS" w:cs="Arial"/>
          <w:b/>
          <w:smallCaps/>
          <w:shadow/>
          <w:sz w:val="36"/>
          <w:szCs w:val="36"/>
        </w:rPr>
        <w:br/>
      </w:r>
      <w:r>
        <w:rPr>
          <w:rFonts w:ascii="Arial" w:hAnsi="Arial" w:cs="Arial"/>
          <w:b/>
          <w:sz w:val="22"/>
        </w:rPr>
        <w:t>por Dana Mrkich</w:t>
      </w:r>
      <w:r>
        <w:rPr>
          <w:rFonts w:ascii="Calibri" w:hAnsi="Calibri" w:cs="Calibri"/>
          <w:b/>
          <w:sz w:val="20"/>
        </w:rPr>
        <w:br/>
      </w:r>
      <w:hyperlink r:id="rId6">
        <w:r>
          <w:rPr>
            <w:rFonts w:ascii="Arial" w:hAnsi="Arial" w:cs="Arial"/>
            <w:b/>
            <w:color w:val="003366"/>
            <w:sz w:val="20"/>
          </w:rPr>
          <w:t>www.danamrkich.com</w:t>
        </w:r>
      </w:hyperlink>
    </w:p>
    <w:p w:rsidR="000974D2" w:rsidRPr="00A0560C" w:rsidRDefault="000974D2">
      <w:pPr>
        <w:pStyle w:val="normal0"/>
        <w:jc w:val="center"/>
        <w:rPr>
          <w:color w:val="auto"/>
        </w:rPr>
      </w:pPr>
      <w:r w:rsidRPr="00A0560C">
        <w:rPr>
          <w:rFonts w:ascii="Arial" w:hAnsi="Arial" w:cs="Arial"/>
          <w:b/>
          <w:color w:val="auto"/>
          <w:sz w:val="20"/>
        </w:rPr>
        <w:t>13 de Marzo 2015</w:t>
      </w:r>
    </w:p>
    <w:p w:rsidR="000974D2" w:rsidRPr="00A0560C" w:rsidRDefault="000974D2">
      <w:pPr>
        <w:pStyle w:val="normal0"/>
        <w:spacing w:before="280" w:after="280"/>
        <w:rPr>
          <w:color w:val="auto"/>
        </w:rPr>
      </w:pPr>
      <w:r w:rsidRPr="00A0560C">
        <w:rPr>
          <w:rFonts w:ascii="Arial" w:hAnsi="Arial" w:cs="Arial"/>
          <w:color w:val="auto"/>
          <w:sz w:val="20"/>
        </w:rPr>
        <w:t> </w:t>
      </w:r>
    </w:p>
    <w:p w:rsidR="000974D2" w:rsidRDefault="000974D2">
      <w:pPr>
        <w:pStyle w:val="normal0"/>
        <w:spacing w:after="280"/>
      </w:pPr>
      <w:r>
        <w:rPr>
          <w:rFonts w:ascii="Arial" w:hAnsi="Arial" w:cs="Arial"/>
          <w:b/>
          <w:sz w:val="20"/>
        </w:rPr>
        <w:t>Traducción: Marcela Borean</w:t>
      </w:r>
      <w:r>
        <w:rPr>
          <w:rFonts w:ascii="Arial" w:hAnsi="Arial" w:cs="Arial"/>
          <w:b/>
          <w:sz w:val="20"/>
        </w:rPr>
        <w:br/>
      </w:r>
      <w:r>
        <w:rPr>
          <w:rFonts w:ascii="Arial" w:hAnsi="Arial" w:cs="Arial"/>
          <w:sz w:val="20"/>
        </w:rPr>
        <w:t>Difusión: El Manantial del Caduceo</w:t>
      </w:r>
      <w:r>
        <w:rPr>
          <w:rFonts w:ascii="Arial" w:hAnsi="Arial" w:cs="Arial"/>
          <w:sz w:val="20"/>
        </w:rPr>
        <w:br/>
      </w:r>
      <w:hyperlink r:id="rId7">
        <w:r>
          <w:rPr>
            <w:rFonts w:ascii="Arial" w:hAnsi="Arial" w:cs="Arial"/>
            <w:color w:val="003366"/>
            <w:sz w:val="20"/>
          </w:rPr>
          <w:t>http://www.manantialcaduceo.com.ar/libros.htm</w:t>
        </w:r>
      </w:hyperlink>
      <w:r>
        <w:br/>
      </w:r>
      <w:hyperlink r:id="rId8">
        <w:r>
          <w:rPr>
            <w:rFonts w:ascii="Arial" w:hAnsi="Arial" w:cs="Arial"/>
            <w:color w:val="003366"/>
            <w:sz w:val="20"/>
          </w:rPr>
          <w:t>https://www.facebook.com/ManantialCaduceo</w:t>
        </w:r>
      </w:hyperlink>
      <w:r>
        <w:t xml:space="preserve"> </w:t>
      </w:r>
    </w:p>
    <w:p w:rsidR="000974D2" w:rsidRDefault="000974D2">
      <w:pPr>
        <w:pStyle w:val="normal0"/>
      </w:pPr>
      <w:r>
        <w:rPr>
          <w:rFonts w:ascii="Arial" w:hAnsi="Arial" w:cs="Arial"/>
          <w:color w:val="2E5726"/>
          <w:sz w:val="23"/>
        </w:rPr>
        <w:br/>
      </w:r>
    </w:p>
    <w:p w:rsidR="000974D2" w:rsidRPr="00A0560C" w:rsidRDefault="000974D2" w:rsidP="00A0560C">
      <w:pPr>
        <w:pStyle w:val="normal0"/>
        <w:jc w:val="both"/>
        <w:rPr>
          <w:color w:val="auto"/>
          <w:sz w:val="20"/>
        </w:rPr>
      </w:pPr>
      <w:r w:rsidRPr="00A0560C">
        <w:rPr>
          <w:rFonts w:ascii="Arial" w:hAnsi="Arial" w:cs="Arial"/>
          <w:color w:val="auto"/>
          <w:sz w:val="20"/>
        </w:rPr>
        <w:t>El tiempo entre Eclipses es a menudo incómodo. El eclipse solar trae una oleada de nueva energía. Podemos sentirnos ilimitados con los sueños, las ideas, las metas y la expansión que nos llaman. El eclipse lunar se trata de verter y soltar: viejos hábitos, comportamientos, creencias, patrones, y a veces personas.</w:t>
      </w:r>
    </w:p>
    <w:p w:rsidR="000974D2" w:rsidRDefault="000974D2">
      <w:pPr>
        <w:pStyle w:val="normal0"/>
      </w:pPr>
    </w:p>
    <w:p w:rsidR="000974D2" w:rsidRPr="00A0560C" w:rsidRDefault="000974D2" w:rsidP="00A0560C">
      <w:pPr>
        <w:pStyle w:val="normal0"/>
        <w:jc w:val="both"/>
        <w:rPr>
          <w:color w:val="auto"/>
          <w:sz w:val="20"/>
        </w:rPr>
      </w:pPr>
      <w:r w:rsidRPr="00A0560C">
        <w:rPr>
          <w:rFonts w:ascii="Arial" w:hAnsi="Arial" w:cs="Arial"/>
          <w:color w:val="auto"/>
          <w:sz w:val="20"/>
        </w:rPr>
        <w:t>En este momento puede que te sientas como si estuvieras entre la espada y la pared, ya que por un lado quieres avanzar inmediatamente. Sin embargo, por el otro, están todas estas desagradables 'cosas' llamando tu atención, ya sea dentro de tuyo o que las estés viendo en los demás. Quizás estés a pesar de todo avanzando igualmente, en cuyo caso: fabuloso!</w:t>
      </w:r>
    </w:p>
    <w:p w:rsidR="000974D2" w:rsidRDefault="000974D2">
      <w:pPr>
        <w:pStyle w:val="normal0"/>
      </w:pPr>
    </w:p>
    <w:p w:rsidR="000974D2" w:rsidRPr="00A0560C" w:rsidRDefault="000974D2">
      <w:pPr>
        <w:pStyle w:val="normal0"/>
        <w:rPr>
          <w:color w:val="auto"/>
          <w:sz w:val="20"/>
        </w:rPr>
      </w:pPr>
      <w:r w:rsidRPr="00A0560C">
        <w:rPr>
          <w:rFonts w:ascii="Arial" w:hAnsi="Arial" w:cs="Arial"/>
          <w:color w:val="auto"/>
          <w:sz w:val="20"/>
        </w:rPr>
        <w:t>Este 'cosas' pueden hacer que parezca que todo va tomando forma de pera, pero en realidad es como el polvo que vuela alrededor cuando estás haciendo en tu habitación una buena limpieza.</w:t>
      </w:r>
    </w:p>
    <w:p w:rsidR="000974D2" w:rsidRDefault="000974D2">
      <w:pPr>
        <w:pStyle w:val="normal0"/>
      </w:pPr>
    </w:p>
    <w:p w:rsidR="000974D2" w:rsidRPr="00A0560C" w:rsidRDefault="000974D2" w:rsidP="00A0560C">
      <w:pPr>
        <w:pStyle w:val="normal0"/>
        <w:jc w:val="both"/>
        <w:rPr>
          <w:color w:val="auto"/>
          <w:sz w:val="20"/>
        </w:rPr>
      </w:pPr>
      <w:r w:rsidRPr="00A0560C">
        <w:rPr>
          <w:rFonts w:ascii="Arial" w:hAnsi="Arial" w:cs="Arial"/>
          <w:color w:val="auto"/>
          <w:sz w:val="20"/>
        </w:rPr>
        <w:t>Hace años (o incluso meses) es posible que hayamos invertido mucho tiempo tratando de averiguar de donde venía todo este polvo, por qué estaba allí, etc etc etc.  Ahora, todo lo que necesitamos saber es: el polvo ya no necesita ni desea ser parte de nosotros. Del mismo modo, nosotros ya no necesitamos o queremos el polvo. Somos como esa flor de loto que emerge del barro, dándose cuenta que, oh guau, soy una gran flor de loto, yo no era todo ese barro!</w:t>
      </w:r>
    </w:p>
    <w:p w:rsidR="000974D2" w:rsidRDefault="000974D2">
      <w:pPr>
        <w:pStyle w:val="normal0"/>
      </w:pPr>
    </w:p>
    <w:p w:rsidR="000974D2" w:rsidRPr="00A0560C" w:rsidRDefault="000974D2" w:rsidP="00A0560C">
      <w:pPr>
        <w:pStyle w:val="normal0"/>
        <w:jc w:val="both"/>
        <w:rPr>
          <w:color w:val="auto"/>
          <w:sz w:val="20"/>
        </w:rPr>
      </w:pPr>
      <w:r w:rsidRPr="00A0560C">
        <w:rPr>
          <w:rFonts w:ascii="Arial" w:hAnsi="Arial" w:cs="Arial"/>
          <w:color w:val="auto"/>
          <w:sz w:val="20"/>
        </w:rPr>
        <w:t>Nuestras creencias alrededor de la carencia son viejos programas: presiona el botón eyectar. Nuestras creencias en torno a no ser lo suficientemente buenos o lo suficientemente dignos: arrójalos fuera de la isla. Vamos a ver un montón de viejos comportamientos y emociones salir de nosotros mismos y</w:t>
      </w:r>
      <w:r>
        <w:rPr>
          <w:rFonts w:ascii="Arial" w:hAnsi="Arial" w:cs="Arial"/>
          <w:color w:val="auto"/>
          <w:sz w:val="20"/>
        </w:rPr>
        <w:t xml:space="preserve"> de</w:t>
      </w:r>
      <w:ins w:id="0" w:author="Marcela Borean" w:date="2015-04-10T17:58:00Z">
        <w:r w:rsidRPr="00A0560C">
          <w:rPr>
            <w:rFonts w:ascii="Arial" w:hAnsi="Arial" w:cs="Arial"/>
            <w:color w:val="auto"/>
            <w:sz w:val="20"/>
          </w:rPr>
          <w:t xml:space="preserve"> </w:t>
        </w:r>
      </w:ins>
      <w:r w:rsidRPr="00A0560C">
        <w:rPr>
          <w:rFonts w:ascii="Arial" w:hAnsi="Arial" w:cs="Arial"/>
          <w:color w:val="auto"/>
          <w:sz w:val="20"/>
        </w:rPr>
        <w:t>otros en los próximos días y semanas. Trate de no dejar</w:t>
      </w:r>
      <w:r>
        <w:rPr>
          <w:rFonts w:ascii="Arial" w:hAnsi="Arial" w:cs="Arial"/>
          <w:color w:val="auto"/>
          <w:sz w:val="20"/>
        </w:rPr>
        <w:t>les</w:t>
      </w:r>
      <w:r w:rsidRPr="00A0560C">
        <w:rPr>
          <w:rFonts w:ascii="Arial" w:hAnsi="Arial" w:cs="Arial"/>
          <w:color w:val="auto"/>
          <w:sz w:val="20"/>
        </w:rPr>
        <w:t xml:space="preserve"> que</w:t>
      </w:r>
      <w:r>
        <w:rPr>
          <w:rFonts w:ascii="Arial" w:hAnsi="Arial" w:cs="Arial"/>
          <w:color w:val="auto"/>
          <w:sz w:val="20"/>
        </w:rPr>
        <w:t xml:space="preserve"> opriman </w:t>
      </w:r>
      <w:r w:rsidRPr="00A0560C">
        <w:rPr>
          <w:rFonts w:ascii="Arial" w:hAnsi="Arial" w:cs="Arial"/>
          <w:color w:val="auto"/>
          <w:sz w:val="20"/>
        </w:rPr>
        <w:t>tus botones o de darte una razón para regañarte a ti mismo por no “tener esto” ya resuelto. Trata de no dejar que causen una discusión entre tu y alguien que amas o tus compañeros de trabajo, o de arrastrarte como una espiral hacia un abismo de juicio y desesperación.</w:t>
      </w:r>
    </w:p>
    <w:p w:rsidR="000974D2" w:rsidRDefault="000974D2">
      <w:pPr>
        <w:pStyle w:val="normal0"/>
      </w:pPr>
    </w:p>
    <w:p w:rsidR="000974D2" w:rsidRPr="00A0560C" w:rsidRDefault="000974D2" w:rsidP="00A0560C">
      <w:pPr>
        <w:pStyle w:val="normal0"/>
        <w:jc w:val="both"/>
        <w:rPr>
          <w:color w:val="auto"/>
          <w:sz w:val="20"/>
        </w:rPr>
      </w:pPr>
      <w:r w:rsidRPr="00A0560C">
        <w:rPr>
          <w:rFonts w:ascii="Arial" w:hAnsi="Arial" w:cs="Arial"/>
          <w:color w:val="auto"/>
          <w:sz w:val="20"/>
        </w:rPr>
        <w:t>Somos las flores de loto emergiendo del barro - así que un poco de barro, obviamente, va a subir a medida que crecemos. Tu u otras personas pueden sentirse irritables y puntillosos - a medida que emerge el barro, es tan diferente ahora con quien hemos llegado a ser, la vibración es mucho más densa, y sentirás eso como pesadez o tensión o como algo de lo que quieres liberarte. Saber que es barro viejo que está siendo traído por nuestras flores de loto emergentes podría ayudar a tu proceso.</w:t>
      </w:r>
    </w:p>
    <w:p w:rsidR="000974D2" w:rsidRDefault="000974D2">
      <w:pPr>
        <w:pStyle w:val="normal0"/>
      </w:pPr>
    </w:p>
    <w:p w:rsidR="000974D2" w:rsidRPr="00A0560C" w:rsidRDefault="000974D2" w:rsidP="00A0560C">
      <w:pPr>
        <w:pStyle w:val="normal0"/>
        <w:jc w:val="both"/>
        <w:rPr>
          <w:color w:val="auto"/>
          <w:sz w:val="20"/>
        </w:rPr>
      </w:pPr>
      <w:r w:rsidRPr="00A0560C">
        <w:rPr>
          <w:rFonts w:ascii="Arial" w:hAnsi="Arial" w:cs="Arial"/>
          <w:color w:val="auto"/>
          <w:sz w:val="20"/>
        </w:rPr>
        <w:t>Los eclipses son aceleradores de crecimiento. Enfócate en la flor de loto que eres, y que los demás son, mientras te vuelves cada vez más consciente de lo que ya no funciona para ti, o para nuestro mundo.</w:t>
      </w:r>
    </w:p>
    <w:p w:rsidR="000974D2" w:rsidRDefault="000974D2">
      <w:pPr>
        <w:pStyle w:val="normal0"/>
      </w:pPr>
    </w:p>
    <w:p w:rsidR="000974D2" w:rsidRPr="00A0560C" w:rsidRDefault="000974D2">
      <w:pPr>
        <w:pStyle w:val="normal0"/>
        <w:rPr>
          <w:color w:val="auto"/>
          <w:sz w:val="20"/>
        </w:rPr>
      </w:pPr>
      <w:r w:rsidRPr="00A0560C">
        <w:rPr>
          <w:rFonts w:ascii="Arial" w:hAnsi="Arial" w:cs="Arial"/>
          <w:color w:val="auto"/>
          <w:sz w:val="20"/>
          <w:shd w:val="clear" w:color="auto" w:fill="FAFFF8"/>
        </w:rPr>
        <w:t>¿Cómo se están sintiendo?</w:t>
      </w:r>
    </w:p>
    <w:p w:rsidR="000974D2" w:rsidRDefault="000974D2">
      <w:pPr>
        <w:pStyle w:val="normal0"/>
      </w:pPr>
    </w:p>
    <w:p w:rsidR="000974D2" w:rsidRDefault="000974D2">
      <w:pPr>
        <w:pStyle w:val="normal0"/>
      </w:pPr>
      <w:r>
        <w:rPr>
          <w:rFonts w:ascii="Arial" w:hAnsi="Arial" w:cs="Arial"/>
          <w:sz w:val="20"/>
        </w:rPr>
        <w:t xml:space="preserve">© Dana Mrkich 2015. Se permite compartir este artículo gratuitamente siempre que se acredite la autora y se incluya la URL </w:t>
      </w:r>
      <w:hyperlink r:id="rId9">
        <w:r>
          <w:rPr>
            <w:rFonts w:ascii="Arial" w:hAnsi="Arial" w:cs="Arial"/>
            <w:color w:val="396FA9"/>
            <w:sz w:val="20"/>
          </w:rPr>
          <w:t>www.danamrkich.com</w:t>
        </w:r>
      </w:hyperlink>
    </w:p>
    <w:p w:rsidR="000974D2" w:rsidRDefault="000974D2">
      <w:pPr>
        <w:pStyle w:val="normal0"/>
      </w:pPr>
    </w:p>
    <w:p w:rsidR="000974D2" w:rsidRDefault="000974D2">
      <w:pPr>
        <w:pStyle w:val="normal0"/>
        <w:jc w:val="center"/>
      </w:pPr>
      <w:r>
        <w:rPr>
          <w:rFonts w:ascii="Arial" w:hAnsi="Arial" w:cs="Arial"/>
          <w:b/>
          <w:color w:val="333333"/>
          <w:sz w:val="20"/>
        </w:rPr>
        <w:t>El material traducido al español de Dana Mrkich se encuentra a su disposición en archivo Word en el sitio creado para ella en </w:t>
      </w:r>
      <w:hyperlink r:id="rId10">
        <w:r>
          <w:rPr>
            <w:rFonts w:ascii="Arial" w:hAnsi="Arial" w:cs="Arial"/>
            <w:b/>
            <w:color w:val="3B5998"/>
            <w:sz w:val="20"/>
          </w:rPr>
          <w:t>http://www.manantialcaduceo.com.ar/libros.htm</w:t>
        </w:r>
      </w:hyperlink>
    </w:p>
    <w:p w:rsidR="000974D2" w:rsidRDefault="000974D2">
      <w:pPr>
        <w:pStyle w:val="normal0"/>
        <w:spacing w:before="100" w:after="100"/>
        <w:jc w:val="center"/>
      </w:pPr>
      <w:r>
        <w:rPr>
          <w:rFonts w:ascii="Arial" w:hAnsi="Arial" w:cs="Arial"/>
          <w:b/>
          <w:sz w:val="20"/>
        </w:rPr>
        <w:t xml:space="preserve">Para recibir los mensajes en tu bandeja de correo suscríbete en </w:t>
      </w:r>
      <w:hyperlink r:id="rId11">
        <w:r>
          <w:rPr>
            <w:rFonts w:ascii="Calibri" w:hAnsi="Calibri" w:cs="Calibri"/>
            <w:b/>
            <w:color w:val="3C7AB5"/>
          </w:rPr>
          <w:t>http://www.egrupos.net/grupo/laeradelahora/alta</w:t>
        </w:r>
      </w:hyperlink>
      <w:r>
        <w:rPr>
          <w:rFonts w:ascii="Calibri" w:hAnsi="Calibri" w:cs="Calibri"/>
        </w:rPr>
        <w:t xml:space="preserve"> </w:t>
      </w:r>
    </w:p>
    <w:p w:rsidR="000974D2" w:rsidRDefault="000974D2">
      <w:pPr>
        <w:pStyle w:val="normal0"/>
        <w:jc w:val="center"/>
        <w:rPr>
          <w:rFonts w:ascii="Calibri" w:hAnsi="Calibri" w:cs="Calibri"/>
          <w:b/>
        </w:rPr>
      </w:pPr>
      <w:r>
        <w:rPr>
          <w:rFonts w:ascii="Calibri" w:hAnsi="Calibri" w:cs="Calibri"/>
          <w:b/>
        </w:rPr>
        <w:t>El Manantial del Caduceo en La Era del Ahora</w:t>
      </w:r>
    </w:p>
    <w:p w:rsidR="000974D2" w:rsidRDefault="000974D2">
      <w:pPr>
        <w:pStyle w:val="normal0"/>
        <w:jc w:val="center"/>
      </w:pPr>
    </w:p>
    <w:p w:rsidR="000974D2" w:rsidRDefault="000974D2">
      <w:pPr>
        <w:pStyle w:val="normal0"/>
        <w:jc w:val="both"/>
      </w:pPr>
      <w:r>
        <w:rPr>
          <w:rFonts w:ascii="Calibri" w:hAnsi="Calibri" w:cs="Calibri"/>
          <w:i/>
          <w:color w:val="333333"/>
          <w:sz w:val="20"/>
        </w:rPr>
        <w:t xml:space="preserve">El Manantial del Caduceo agradece a las personas que comparten y distribuyen estos mensajes tal cual se publican, con todos </w:t>
      </w:r>
      <w:r>
        <w:rPr>
          <w:rFonts w:ascii="Calibri" w:hAnsi="Calibri" w:cs="Calibri"/>
          <w:i/>
          <w:color w:val="333333"/>
          <w:sz w:val="20"/>
          <w:u w:val="single"/>
        </w:rPr>
        <w:t>los créditos</w:t>
      </w:r>
      <w:r>
        <w:rPr>
          <w:rFonts w:ascii="Calibri" w:hAnsi="Calibri" w:cs="Calibri"/>
          <w:i/>
          <w:color w:val="333333"/>
          <w:sz w:val="20"/>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Fonts w:ascii="Calibri" w:hAnsi="Calibri" w:cs="Calibri"/>
          <w:i/>
          <w:color w:val="333333"/>
          <w:sz w:val="20"/>
          <w:u w:val="single"/>
        </w:rPr>
        <w:t>Vale la pena</w:t>
      </w:r>
      <w:r>
        <w:rPr>
          <w:rFonts w:ascii="Calibri" w:hAnsi="Calibri" w:cs="Calibri"/>
          <w:i/>
          <w:color w:val="333333"/>
          <w:sz w:val="20"/>
        </w:rPr>
        <w:t xml:space="preserve"> recordar que todos los sitios individuales que hospeda El Manantial del Caduceo han sido autorizados por los respectivos canalizadores/autores y contienen todo el material con sus traducciones autorizadas.</w:t>
      </w:r>
    </w:p>
    <w:p w:rsidR="000974D2" w:rsidRDefault="000974D2">
      <w:pPr>
        <w:pStyle w:val="normal0"/>
        <w:jc w:val="both"/>
      </w:pPr>
      <w:r>
        <w:rPr>
          <w:rFonts w:ascii="Calibri" w:hAnsi="Calibri" w:cs="Calibri"/>
          <w:color w:val="333333"/>
          <w:sz w:val="20"/>
        </w:rPr>
        <w:t> </w:t>
      </w:r>
    </w:p>
    <w:p w:rsidR="000974D2" w:rsidRDefault="000974D2">
      <w:pPr>
        <w:pStyle w:val="normal0"/>
        <w:jc w:val="both"/>
      </w:pPr>
      <w:r>
        <w:rPr>
          <w:rFonts w:ascii="Calibri" w:hAnsi="Calibri" w:cs="Calibri"/>
          <w:i/>
          <w:color w:val="333333"/>
          <w:sz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0974D2" w:rsidRDefault="000974D2">
      <w:pPr>
        <w:pStyle w:val="normal0"/>
      </w:pPr>
    </w:p>
    <w:p w:rsidR="000974D2" w:rsidRDefault="000974D2">
      <w:pPr>
        <w:pStyle w:val="normal0"/>
        <w:spacing w:line="360" w:lineRule="auto"/>
      </w:pPr>
      <w:bookmarkStart w:id="1" w:name="h.gjdgxs" w:colFirst="0" w:colLast="0"/>
      <w:bookmarkEnd w:id="1"/>
    </w:p>
    <w:p w:rsidR="000974D2" w:rsidRDefault="000974D2">
      <w:pPr>
        <w:pStyle w:val="normal0"/>
        <w:jc w:val="center"/>
      </w:pPr>
    </w:p>
    <w:sectPr w:rsidR="000974D2" w:rsidSect="0059054C">
      <w:footerReference w:type="default" r:id="rId12"/>
      <w:pgSz w:w="11906" w:h="16838"/>
      <w:pgMar w:top="1000" w:right="1000" w:bottom="1000" w:left="100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74D2" w:rsidRDefault="000974D2" w:rsidP="0059054C">
      <w:r>
        <w:separator/>
      </w:r>
    </w:p>
  </w:endnote>
  <w:endnote w:type="continuationSeparator" w:id="0">
    <w:p w:rsidR="000974D2" w:rsidRDefault="000974D2" w:rsidP="005905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4D2" w:rsidRDefault="000974D2">
    <w:pPr>
      <w:pStyle w:val="normal0"/>
      <w:tabs>
        <w:tab w:val="center" w:pos="4252"/>
        <w:tab w:val="right" w:pos="8504"/>
      </w:tabs>
      <w:jc w:val="center"/>
    </w:pPr>
    <w:fldSimple w:instr="PAGE">
      <w:r>
        <w:rPr>
          <w:noProof/>
        </w:rPr>
        <w:t>1</w:t>
      </w:r>
    </w:fldSimple>
  </w:p>
  <w:p w:rsidR="000974D2" w:rsidRDefault="000974D2">
    <w:pPr>
      <w:pStyle w:val="normal0"/>
      <w:tabs>
        <w:tab w:val="center" w:pos="4252"/>
        <w:tab w:val="right" w:pos="8504"/>
      </w:tabs>
      <w:spacing w:after="70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74D2" w:rsidRDefault="000974D2" w:rsidP="0059054C">
      <w:r>
        <w:separator/>
      </w:r>
    </w:p>
  </w:footnote>
  <w:footnote w:type="continuationSeparator" w:id="0">
    <w:p w:rsidR="000974D2" w:rsidRDefault="000974D2" w:rsidP="0059054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9054C"/>
    <w:rsid w:val="000974D2"/>
    <w:rsid w:val="0045271E"/>
    <w:rsid w:val="0059054C"/>
    <w:rsid w:val="00757EA1"/>
    <w:rsid w:val="00A0560C"/>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sz w:val="24"/>
      <w:szCs w:val="20"/>
    </w:rPr>
  </w:style>
  <w:style w:type="paragraph" w:styleId="Heading1">
    <w:name w:val="heading 1"/>
    <w:basedOn w:val="normal0"/>
    <w:next w:val="normal0"/>
    <w:link w:val="Heading1Char"/>
    <w:uiPriority w:val="99"/>
    <w:qFormat/>
    <w:rsid w:val="0059054C"/>
    <w:pPr>
      <w:keepNext/>
      <w:keepLines/>
      <w:spacing w:before="480" w:after="120"/>
      <w:contextualSpacing/>
      <w:outlineLvl w:val="0"/>
    </w:pPr>
    <w:rPr>
      <w:b/>
      <w:sz w:val="48"/>
    </w:rPr>
  </w:style>
  <w:style w:type="paragraph" w:styleId="Heading2">
    <w:name w:val="heading 2"/>
    <w:basedOn w:val="normal0"/>
    <w:next w:val="normal0"/>
    <w:link w:val="Heading2Char"/>
    <w:uiPriority w:val="99"/>
    <w:qFormat/>
    <w:rsid w:val="0059054C"/>
    <w:pPr>
      <w:keepNext/>
      <w:keepLines/>
      <w:spacing w:before="360" w:after="80"/>
      <w:contextualSpacing/>
      <w:outlineLvl w:val="1"/>
    </w:pPr>
    <w:rPr>
      <w:b/>
      <w:sz w:val="36"/>
    </w:rPr>
  </w:style>
  <w:style w:type="paragraph" w:styleId="Heading3">
    <w:name w:val="heading 3"/>
    <w:basedOn w:val="normal0"/>
    <w:next w:val="normal0"/>
    <w:link w:val="Heading3Char"/>
    <w:uiPriority w:val="99"/>
    <w:qFormat/>
    <w:rsid w:val="0059054C"/>
    <w:pPr>
      <w:keepNext/>
      <w:keepLines/>
      <w:spacing w:before="280" w:after="80"/>
      <w:contextualSpacing/>
      <w:outlineLvl w:val="2"/>
    </w:pPr>
    <w:rPr>
      <w:b/>
      <w:sz w:val="28"/>
    </w:rPr>
  </w:style>
  <w:style w:type="paragraph" w:styleId="Heading4">
    <w:name w:val="heading 4"/>
    <w:basedOn w:val="normal0"/>
    <w:next w:val="normal0"/>
    <w:link w:val="Heading4Char"/>
    <w:uiPriority w:val="99"/>
    <w:qFormat/>
    <w:rsid w:val="0059054C"/>
    <w:pPr>
      <w:keepNext/>
      <w:keepLines/>
      <w:spacing w:before="240" w:after="40"/>
      <w:contextualSpacing/>
      <w:outlineLvl w:val="3"/>
    </w:pPr>
    <w:rPr>
      <w:b/>
    </w:rPr>
  </w:style>
  <w:style w:type="paragraph" w:styleId="Heading5">
    <w:name w:val="heading 5"/>
    <w:basedOn w:val="normal0"/>
    <w:next w:val="normal0"/>
    <w:link w:val="Heading5Char"/>
    <w:uiPriority w:val="99"/>
    <w:qFormat/>
    <w:rsid w:val="0059054C"/>
    <w:pPr>
      <w:keepNext/>
      <w:keepLines/>
      <w:spacing w:before="220" w:after="40"/>
      <w:contextualSpacing/>
      <w:outlineLvl w:val="4"/>
    </w:pPr>
    <w:rPr>
      <w:b/>
      <w:sz w:val="22"/>
    </w:rPr>
  </w:style>
  <w:style w:type="paragraph" w:styleId="Heading6">
    <w:name w:val="heading 6"/>
    <w:basedOn w:val="normal0"/>
    <w:next w:val="normal0"/>
    <w:link w:val="Heading6Char"/>
    <w:uiPriority w:val="99"/>
    <w:qFormat/>
    <w:rsid w:val="0059054C"/>
    <w:pPr>
      <w:keepNext/>
      <w:keepLines/>
      <w:spacing w:before="200" w:after="40"/>
      <w:contextualSpacing/>
      <w:outlineLvl w:val="5"/>
    </w:pPr>
    <w:rPr>
      <w:b/>
      <w:sz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0832"/>
    <w:rPr>
      <w:rFonts w:asciiTheme="majorHAnsi" w:eastAsiaTheme="majorEastAsia" w:hAnsiTheme="majorHAnsi" w:cstheme="majorBidi"/>
      <w:b/>
      <w:bCs/>
      <w:color w:val="000000"/>
      <w:kern w:val="32"/>
      <w:sz w:val="32"/>
      <w:szCs w:val="32"/>
    </w:rPr>
  </w:style>
  <w:style w:type="character" w:customStyle="1" w:styleId="Heading2Char">
    <w:name w:val="Heading 2 Char"/>
    <w:basedOn w:val="DefaultParagraphFont"/>
    <w:link w:val="Heading2"/>
    <w:uiPriority w:val="9"/>
    <w:semiHidden/>
    <w:rsid w:val="00A60832"/>
    <w:rPr>
      <w:rFonts w:asciiTheme="majorHAnsi" w:eastAsiaTheme="majorEastAsia" w:hAnsiTheme="majorHAnsi" w:cstheme="majorBidi"/>
      <w:b/>
      <w:bCs/>
      <w:i/>
      <w:iCs/>
      <w:color w:val="000000"/>
      <w:sz w:val="28"/>
      <w:szCs w:val="28"/>
    </w:rPr>
  </w:style>
  <w:style w:type="character" w:customStyle="1" w:styleId="Heading3Char">
    <w:name w:val="Heading 3 Char"/>
    <w:basedOn w:val="DefaultParagraphFont"/>
    <w:link w:val="Heading3"/>
    <w:uiPriority w:val="9"/>
    <w:semiHidden/>
    <w:rsid w:val="00A60832"/>
    <w:rPr>
      <w:rFonts w:asciiTheme="majorHAnsi" w:eastAsiaTheme="majorEastAsia" w:hAnsiTheme="majorHAnsi" w:cstheme="majorBidi"/>
      <w:b/>
      <w:bCs/>
      <w:color w:val="000000"/>
      <w:sz w:val="26"/>
      <w:szCs w:val="26"/>
    </w:rPr>
  </w:style>
  <w:style w:type="character" w:customStyle="1" w:styleId="Heading4Char">
    <w:name w:val="Heading 4 Char"/>
    <w:basedOn w:val="DefaultParagraphFont"/>
    <w:link w:val="Heading4"/>
    <w:uiPriority w:val="9"/>
    <w:semiHidden/>
    <w:rsid w:val="00A60832"/>
    <w:rPr>
      <w:rFonts w:asciiTheme="minorHAnsi" w:eastAsiaTheme="minorEastAsia" w:hAnsiTheme="minorHAnsi" w:cstheme="minorBidi"/>
      <w:b/>
      <w:bCs/>
      <w:color w:val="000000"/>
      <w:sz w:val="28"/>
      <w:szCs w:val="28"/>
    </w:rPr>
  </w:style>
  <w:style w:type="character" w:customStyle="1" w:styleId="Heading5Char">
    <w:name w:val="Heading 5 Char"/>
    <w:basedOn w:val="DefaultParagraphFont"/>
    <w:link w:val="Heading5"/>
    <w:uiPriority w:val="9"/>
    <w:semiHidden/>
    <w:rsid w:val="00A60832"/>
    <w:rPr>
      <w:rFonts w:asciiTheme="minorHAnsi" w:eastAsiaTheme="minorEastAsia" w:hAnsiTheme="minorHAnsi" w:cstheme="minorBidi"/>
      <w:b/>
      <w:bCs/>
      <w:i/>
      <w:iCs/>
      <w:color w:val="000000"/>
      <w:sz w:val="26"/>
      <w:szCs w:val="26"/>
    </w:rPr>
  </w:style>
  <w:style w:type="character" w:customStyle="1" w:styleId="Heading6Char">
    <w:name w:val="Heading 6 Char"/>
    <w:basedOn w:val="DefaultParagraphFont"/>
    <w:link w:val="Heading6"/>
    <w:uiPriority w:val="9"/>
    <w:semiHidden/>
    <w:rsid w:val="00A60832"/>
    <w:rPr>
      <w:rFonts w:asciiTheme="minorHAnsi" w:eastAsiaTheme="minorEastAsia" w:hAnsiTheme="minorHAnsi" w:cstheme="minorBidi"/>
      <w:b/>
      <w:bCs/>
      <w:color w:val="000000"/>
    </w:rPr>
  </w:style>
  <w:style w:type="paragraph" w:customStyle="1" w:styleId="normal0">
    <w:name w:val="normal"/>
    <w:uiPriority w:val="99"/>
    <w:rsid w:val="0059054C"/>
    <w:rPr>
      <w:color w:val="000000"/>
      <w:sz w:val="24"/>
      <w:szCs w:val="20"/>
    </w:rPr>
  </w:style>
  <w:style w:type="paragraph" w:styleId="Title">
    <w:name w:val="Title"/>
    <w:basedOn w:val="normal0"/>
    <w:next w:val="normal0"/>
    <w:link w:val="TitleChar"/>
    <w:uiPriority w:val="99"/>
    <w:qFormat/>
    <w:rsid w:val="0059054C"/>
    <w:pPr>
      <w:keepNext/>
      <w:keepLines/>
      <w:spacing w:before="480" w:after="120"/>
      <w:contextualSpacing/>
    </w:pPr>
    <w:rPr>
      <w:b/>
      <w:sz w:val="72"/>
    </w:rPr>
  </w:style>
  <w:style w:type="character" w:customStyle="1" w:styleId="TitleChar">
    <w:name w:val="Title Char"/>
    <w:basedOn w:val="DefaultParagraphFont"/>
    <w:link w:val="Title"/>
    <w:uiPriority w:val="10"/>
    <w:rsid w:val="00A60832"/>
    <w:rPr>
      <w:rFonts w:asciiTheme="majorHAnsi" w:eastAsiaTheme="majorEastAsia" w:hAnsiTheme="majorHAnsi" w:cstheme="majorBidi"/>
      <w:b/>
      <w:bCs/>
      <w:color w:val="000000"/>
      <w:kern w:val="28"/>
      <w:sz w:val="32"/>
      <w:szCs w:val="32"/>
    </w:rPr>
  </w:style>
  <w:style w:type="paragraph" w:styleId="Subtitle">
    <w:name w:val="Subtitle"/>
    <w:basedOn w:val="normal0"/>
    <w:next w:val="normal0"/>
    <w:link w:val="SubtitleChar"/>
    <w:uiPriority w:val="99"/>
    <w:qFormat/>
    <w:rsid w:val="0059054C"/>
    <w:pPr>
      <w:keepNext/>
      <w:keepLines/>
      <w:spacing w:before="360" w:after="80"/>
      <w:contextualSpacing/>
    </w:pPr>
    <w:rPr>
      <w:rFonts w:ascii="Georgia" w:hAnsi="Georgia" w:cs="Georgia"/>
      <w:i/>
      <w:color w:val="666666"/>
      <w:sz w:val="48"/>
    </w:rPr>
  </w:style>
  <w:style w:type="character" w:customStyle="1" w:styleId="SubtitleChar">
    <w:name w:val="Subtitle Char"/>
    <w:basedOn w:val="DefaultParagraphFont"/>
    <w:link w:val="Subtitle"/>
    <w:uiPriority w:val="11"/>
    <w:rsid w:val="00A60832"/>
    <w:rPr>
      <w:rFonts w:asciiTheme="majorHAnsi" w:eastAsiaTheme="majorEastAsia" w:hAnsiTheme="majorHAnsi" w:cstheme="majorBidi"/>
      <w:color w:val="000000"/>
      <w:sz w:val="24"/>
      <w:szCs w:val="24"/>
    </w:rPr>
  </w:style>
  <w:style w:type="character" w:styleId="Hyperlink">
    <w:name w:val="Hyperlink"/>
    <w:basedOn w:val="DefaultParagraphFont"/>
    <w:uiPriority w:val="99"/>
    <w:rsid w:val="00A0560C"/>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anamrkich.com/" TargetMode="External"/><Relationship Id="rId11" Type="http://schemas.openxmlformats.org/officeDocument/2006/relationships/hyperlink" Target="http://www.egrupos.net/grupo/laeradelahora/alta" TargetMode="Externa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danamrkich.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2</Pages>
  <Words>728</Words>
  <Characters>4009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ECLIPSES ACELERADORES DEL CRECIMIENTO</dc:title>
  <dc:subject/>
  <dc:creator/>
  <cp:keywords/>
  <dc:description/>
  <cp:lastModifiedBy>Graciela</cp:lastModifiedBy>
  <cp:revision>2</cp:revision>
  <dcterms:created xsi:type="dcterms:W3CDTF">2015-04-28T03:45:00Z</dcterms:created>
  <dcterms:modified xsi:type="dcterms:W3CDTF">2015-04-28T03:45:00Z</dcterms:modified>
</cp:coreProperties>
</file>