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EFA" w:rsidRDefault="00170EFA" w:rsidP="00C919AF">
      <w:pPr>
        <w:jc w:val="center"/>
        <w:rPr>
          <w:ins w:id="0" w:author="USUARIO" w:date="2017-04-30T17:29:00Z"/>
          <w:b/>
          <w:color w:val="4F81BD" w:themeColor="accent1"/>
          <w:sz w:val="40"/>
          <w:lang w:val="es-ES"/>
        </w:rPr>
      </w:pPr>
    </w:p>
    <w:p w:rsidR="00FA1B8F" w:rsidRPr="00BF3D98" w:rsidRDefault="00FA1B8F" w:rsidP="00C919AF">
      <w:pPr>
        <w:jc w:val="center"/>
        <w:rPr>
          <w:b/>
          <w:color w:val="4F81BD" w:themeColor="accent1"/>
          <w:sz w:val="40"/>
          <w:lang w:val="es-ES"/>
        </w:rPr>
      </w:pPr>
      <w:r w:rsidRPr="00BF3D98">
        <w:rPr>
          <w:b/>
          <w:color w:val="4F81BD" w:themeColor="accent1"/>
          <w:sz w:val="40"/>
          <w:lang w:val="es-ES"/>
        </w:rPr>
        <w:t>Los Faros de Luz</w:t>
      </w:r>
    </w:p>
    <w:p w:rsidR="00FA1B8F" w:rsidRPr="00BF3D98" w:rsidRDefault="00FA1B8F" w:rsidP="00C919AF">
      <w:pPr>
        <w:jc w:val="center"/>
        <w:rPr>
          <w:color w:val="4F81BD" w:themeColor="accent1"/>
          <w:lang w:val="es-ES"/>
        </w:rPr>
      </w:pPr>
      <w:r w:rsidRPr="00BF3D98">
        <w:rPr>
          <w:color w:val="4F81BD" w:themeColor="accent1"/>
          <w:lang w:val="es-ES"/>
        </w:rPr>
        <w:t>Abril</w:t>
      </w:r>
      <w:r w:rsidR="00BF3D98" w:rsidRPr="00BF3D98">
        <w:rPr>
          <w:color w:val="4F81BD" w:themeColor="accent1"/>
          <w:lang w:val="es-ES"/>
        </w:rPr>
        <w:t xml:space="preserve"> de</w:t>
      </w:r>
      <w:r w:rsidRPr="00BF3D98">
        <w:rPr>
          <w:color w:val="4F81BD" w:themeColor="accent1"/>
          <w:lang w:val="es-ES"/>
        </w:rPr>
        <w:t xml:space="preserve"> 2017</w:t>
      </w:r>
    </w:p>
    <w:p w:rsidR="00C919AF" w:rsidRPr="00BF3D98" w:rsidRDefault="00C919AF" w:rsidP="00C919AF">
      <w:pPr>
        <w:jc w:val="center"/>
        <w:rPr>
          <w:lang w:val="es-ES"/>
        </w:rPr>
      </w:pPr>
    </w:p>
    <w:p w:rsidR="00FA1B8F" w:rsidRPr="00BF3D98" w:rsidRDefault="00FA1B8F" w:rsidP="00C919AF">
      <w:pPr>
        <w:jc w:val="center"/>
        <w:rPr>
          <w:b/>
          <w:color w:val="0070C0"/>
          <w:sz w:val="40"/>
        </w:rPr>
      </w:pPr>
      <w:r w:rsidRPr="00BF3D98">
        <w:rPr>
          <w:b/>
          <w:color w:val="0070C0"/>
          <w:sz w:val="40"/>
        </w:rPr>
        <w:t>~Ha</w:t>
      </w:r>
      <w:r w:rsidR="00DD7C7C">
        <w:rPr>
          <w:b/>
          <w:color w:val="0070C0"/>
          <w:sz w:val="40"/>
        </w:rPr>
        <w:t>gan</w:t>
      </w:r>
      <w:r w:rsidRPr="00BF3D98">
        <w:rPr>
          <w:b/>
          <w:color w:val="0070C0"/>
          <w:sz w:val="40"/>
        </w:rPr>
        <w:t xml:space="preserve"> </w:t>
      </w:r>
      <w:proofErr w:type="spellStart"/>
      <w:r w:rsidR="00D8527A" w:rsidRPr="00BF3D98">
        <w:rPr>
          <w:b/>
          <w:color w:val="0070C0"/>
          <w:sz w:val="40"/>
        </w:rPr>
        <w:t>algo</w:t>
      </w:r>
      <w:proofErr w:type="spellEnd"/>
      <w:r w:rsidR="00D8527A" w:rsidRPr="00BF3D98">
        <w:rPr>
          <w:b/>
          <w:color w:val="0070C0"/>
          <w:sz w:val="40"/>
        </w:rPr>
        <w:t xml:space="preserve"> </w:t>
      </w:r>
      <w:proofErr w:type="spellStart"/>
      <w:r w:rsidR="000B7871">
        <w:rPr>
          <w:b/>
          <w:color w:val="0070C0"/>
          <w:sz w:val="40"/>
        </w:rPr>
        <w:t>diferente</w:t>
      </w:r>
      <w:proofErr w:type="spellEnd"/>
      <w:r w:rsidRPr="00BF3D98">
        <w:rPr>
          <w:b/>
          <w:color w:val="0070C0"/>
          <w:sz w:val="40"/>
        </w:rPr>
        <w:t>~</w:t>
      </w:r>
    </w:p>
    <w:p w:rsidR="00C919AF" w:rsidRDefault="00C919AF" w:rsidP="00C919AF"/>
    <w:p w:rsidR="00C919AF" w:rsidRDefault="00C919AF" w:rsidP="00C919AF"/>
    <w:p w:rsidR="00C919AF" w:rsidRDefault="00C919AF" w:rsidP="00C919AF"/>
    <w:p w:rsidR="00234A33" w:rsidRPr="0037300D" w:rsidRDefault="00BF3D98" w:rsidP="00C919AF">
      <w:pPr>
        <w:rPr>
          <w:lang w:val="es-ES"/>
        </w:rPr>
      </w:pPr>
      <w:r>
        <w:rPr>
          <w:noProof/>
          <w:lang w:val="es-ES" w:eastAsia="es-ES"/>
        </w:rPr>
        <w:drawing>
          <wp:inline distT="0" distB="0" distL="0" distR="0">
            <wp:extent cx="1822704" cy="816864"/>
            <wp:effectExtent l="19050" t="0" r="6096" b="0"/>
            <wp:docPr id="2" name="1 Imagen" descr="El grup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 grup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2704" cy="816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B8F" w:rsidRPr="00BF3D98" w:rsidRDefault="00FA1B8F" w:rsidP="00C919AF">
      <w:pPr>
        <w:rPr>
          <w:b/>
          <w:color w:val="4F81BD" w:themeColor="accent1"/>
          <w:lang w:val="es-ES"/>
        </w:rPr>
      </w:pPr>
      <w:r w:rsidRPr="00BF3D98">
        <w:rPr>
          <w:b/>
          <w:color w:val="4F81BD" w:themeColor="accent1"/>
          <w:lang w:val="es-ES"/>
        </w:rPr>
        <w:t>Los Faros de Luz</w:t>
      </w:r>
    </w:p>
    <w:p w:rsidR="00FA1B8F" w:rsidRPr="00BF3D98" w:rsidRDefault="00FA1B8F" w:rsidP="00C919AF">
      <w:pPr>
        <w:rPr>
          <w:b/>
          <w:color w:val="4F81BD" w:themeColor="accent1"/>
          <w:lang w:val="es-ES"/>
        </w:rPr>
      </w:pPr>
      <w:r w:rsidRPr="00BF3D98">
        <w:rPr>
          <w:b/>
          <w:color w:val="4F81BD" w:themeColor="accent1"/>
          <w:lang w:val="es-ES"/>
        </w:rPr>
        <w:t>Abril</w:t>
      </w:r>
      <w:r w:rsidR="00BF3D98" w:rsidRPr="00BF3D98">
        <w:rPr>
          <w:b/>
          <w:color w:val="4F81BD" w:themeColor="accent1"/>
          <w:lang w:val="es-ES"/>
        </w:rPr>
        <w:t xml:space="preserve"> de</w:t>
      </w:r>
      <w:r w:rsidRPr="00BF3D98">
        <w:rPr>
          <w:b/>
          <w:color w:val="4F81BD" w:themeColor="accent1"/>
          <w:lang w:val="es-ES"/>
        </w:rPr>
        <w:t xml:space="preserve"> 2017</w:t>
      </w:r>
    </w:p>
    <w:p w:rsidR="00FA1B8F" w:rsidRPr="00BF3D98" w:rsidRDefault="00FA1B8F" w:rsidP="00C919AF">
      <w:pPr>
        <w:rPr>
          <w:b/>
          <w:color w:val="4F81BD" w:themeColor="accent1"/>
          <w:lang w:val="es-ES"/>
        </w:rPr>
      </w:pPr>
      <w:r w:rsidRPr="00BF3D98">
        <w:rPr>
          <w:b/>
          <w:color w:val="4F81BD" w:themeColor="accent1"/>
          <w:lang w:val="es-ES"/>
        </w:rPr>
        <w:t>Presentado en Vivo el día 25/03/2017</w:t>
      </w:r>
    </w:p>
    <w:p w:rsidR="00C919AF" w:rsidRPr="00FA1B8F" w:rsidRDefault="00C919AF" w:rsidP="00C919AF">
      <w:pPr>
        <w:rPr>
          <w:lang w:val="es-ES"/>
        </w:rPr>
      </w:pPr>
    </w:p>
    <w:p w:rsidR="00FA1B8F" w:rsidRPr="00FA1B8F" w:rsidRDefault="00FA1B8F" w:rsidP="00C919AF">
      <w:pPr>
        <w:rPr>
          <w:color w:val="4F81BD" w:themeColor="accent1"/>
          <w:lang w:val="es-ES"/>
        </w:rPr>
      </w:pPr>
      <w:r w:rsidRPr="00FA1B8F">
        <w:rPr>
          <w:color w:val="4F81BD" w:themeColor="accent1"/>
          <w:lang w:val="es-ES"/>
        </w:rPr>
        <w:t xml:space="preserve">Saludos, queridos, Yo soy el </w:t>
      </w:r>
      <w:r w:rsidR="00BF3D98">
        <w:rPr>
          <w:color w:val="4F81BD" w:themeColor="accent1"/>
          <w:lang w:val="es-ES"/>
        </w:rPr>
        <w:t>Guardián</w:t>
      </w:r>
      <w:r w:rsidRPr="00FA1B8F">
        <w:rPr>
          <w:color w:val="4F81BD" w:themeColor="accent1"/>
          <w:lang w:val="es-ES"/>
        </w:rPr>
        <w:t xml:space="preserve"> del Tiempo.</w:t>
      </w:r>
    </w:p>
    <w:p w:rsidR="00C919AF" w:rsidRPr="00FA1B8F" w:rsidRDefault="00C919AF" w:rsidP="00C919AF">
      <w:pPr>
        <w:rPr>
          <w:lang w:val="es-ES"/>
        </w:rPr>
      </w:pPr>
    </w:p>
    <w:p w:rsidR="00FA1B8F" w:rsidRDefault="00FA1B8F" w:rsidP="00C919AF">
      <w:pPr>
        <w:rPr>
          <w:color w:val="4F81BD" w:themeColor="accent1"/>
          <w:lang w:val="es-ES"/>
        </w:rPr>
      </w:pPr>
      <w:r w:rsidRPr="00FA1B8F">
        <w:rPr>
          <w:color w:val="4F81BD" w:themeColor="accent1"/>
          <w:lang w:val="es-ES"/>
        </w:rPr>
        <w:t xml:space="preserve">He </w:t>
      </w:r>
      <w:r w:rsidR="00BF3D98">
        <w:rPr>
          <w:color w:val="4F81BD" w:themeColor="accent1"/>
          <w:lang w:val="es-ES"/>
        </w:rPr>
        <w:t>llegado</w:t>
      </w:r>
      <w:r w:rsidRPr="00FA1B8F">
        <w:rPr>
          <w:color w:val="4F81BD" w:themeColor="accent1"/>
          <w:lang w:val="es-ES"/>
        </w:rPr>
        <w:t xml:space="preserve"> este día </w:t>
      </w:r>
      <w:r w:rsidR="00BF3D98">
        <w:rPr>
          <w:color w:val="4F81BD" w:themeColor="accent1"/>
          <w:lang w:val="es-ES"/>
        </w:rPr>
        <w:t xml:space="preserve">cruzando </w:t>
      </w:r>
      <w:r>
        <w:rPr>
          <w:color w:val="4F81BD" w:themeColor="accent1"/>
          <w:lang w:val="es-ES"/>
        </w:rPr>
        <w:t xml:space="preserve">su línea de tiempo sólo por un </w:t>
      </w:r>
      <w:r w:rsidR="00BF3D98">
        <w:rPr>
          <w:color w:val="4F81BD" w:themeColor="accent1"/>
          <w:lang w:val="es-ES"/>
        </w:rPr>
        <w:t>instante</w:t>
      </w:r>
      <w:r>
        <w:rPr>
          <w:color w:val="4F81BD" w:themeColor="accent1"/>
          <w:lang w:val="es-ES"/>
        </w:rPr>
        <w:t xml:space="preserve">, para contarles </w:t>
      </w:r>
      <w:r w:rsidR="00BF3D98">
        <w:rPr>
          <w:color w:val="4F81BD" w:themeColor="accent1"/>
          <w:lang w:val="es-ES"/>
        </w:rPr>
        <w:t>lo que vemos</w:t>
      </w:r>
      <w:r>
        <w:rPr>
          <w:color w:val="4F81BD" w:themeColor="accent1"/>
          <w:lang w:val="es-ES"/>
        </w:rPr>
        <w:t xml:space="preserve"> desde el Hogar. La Humanidad está experimentando </w:t>
      </w:r>
      <w:r w:rsidR="004D3D11">
        <w:rPr>
          <w:color w:val="4F81BD" w:themeColor="accent1"/>
          <w:lang w:val="es-ES"/>
        </w:rPr>
        <w:t>una expansión</w:t>
      </w:r>
      <w:r>
        <w:rPr>
          <w:color w:val="4F81BD" w:themeColor="accent1"/>
          <w:lang w:val="es-ES"/>
        </w:rPr>
        <w:t xml:space="preserve"> </w:t>
      </w:r>
      <w:r w:rsidR="00BF3D98">
        <w:rPr>
          <w:color w:val="4F81BD" w:themeColor="accent1"/>
          <w:lang w:val="es-ES"/>
        </w:rPr>
        <w:t xml:space="preserve">muy </w:t>
      </w:r>
      <w:r>
        <w:rPr>
          <w:color w:val="4F81BD" w:themeColor="accent1"/>
          <w:lang w:val="es-ES"/>
        </w:rPr>
        <w:t xml:space="preserve">importante en el planeta. Debido a todos los desafíos, se ha decidido que ustedes avanzarían muy rápidamente. Esa fue su elección, </w:t>
      </w:r>
      <w:r w:rsidR="000E5388">
        <w:rPr>
          <w:color w:val="4F81BD" w:themeColor="accent1"/>
          <w:lang w:val="es-ES"/>
        </w:rPr>
        <w:t>queridos, y por cierto que han logrado su deseo.  Sin embargo</w:t>
      </w:r>
      <w:r w:rsidR="00170EFA">
        <w:rPr>
          <w:color w:val="4F81BD" w:themeColor="accent1"/>
          <w:lang w:val="es-ES"/>
        </w:rPr>
        <w:t>,</w:t>
      </w:r>
      <w:r w:rsidR="000E5388">
        <w:rPr>
          <w:color w:val="4F81BD" w:themeColor="accent1"/>
          <w:lang w:val="es-ES"/>
        </w:rPr>
        <w:t xml:space="preserve"> </w:t>
      </w:r>
      <w:r w:rsidR="000E5388">
        <w:rPr>
          <w:color w:val="4F81BD" w:themeColor="accent1"/>
          <w:lang w:val="es-ES"/>
        </w:rPr>
        <w:t xml:space="preserve">ustedes también están comenzando a </w:t>
      </w:r>
      <w:r w:rsidR="004D3D11">
        <w:rPr>
          <w:color w:val="4F81BD" w:themeColor="accent1"/>
          <w:lang w:val="es-ES"/>
        </w:rPr>
        <w:t>comprender que existen aquellos que desean influir en sus decisiones</w:t>
      </w:r>
      <w:r w:rsidR="000E5388">
        <w:rPr>
          <w:color w:val="4F81BD" w:themeColor="accent1"/>
          <w:lang w:val="es-ES"/>
        </w:rPr>
        <w:t xml:space="preserve">. </w:t>
      </w:r>
      <w:r w:rsidR="004D3D11">
        <w:rPr>
          <w:color w:val="4F81BD" w:themeColor="accent1"/>
          <w:lang w:val="es-ES"/>
        </w:rPr>
        <w:t>Por eso</w:t>
      </w:r>
      <w:r w:rsidR="000E5388">
        <w:rPr>
          <w:color w:val="4F81BD" w:themeColor="accent1"/>
          <w:lang w:val="es-ES"/>
        </w:rPr>
        <w:t xml:space="preserve">, ahora </w:t>
      </w:r>
      <w:r w:rsidR="004D3D11">
        <w:rPr>
          <w:color w:val="4F81BD" w:themeColor="accent1"/>
          <w:lang w:val="es-ES"/>
        </w:rPr>
        <w:t xml:space="preserve">se establecerá </w:t>
      </w:r>
      <w:r w:rsidR="000E5388">
        <w:rPr>
          <w:color w:val="4F81BD" w:themeColor="accent1"/>
          <w:lang w:val="es-ES"/>
        </w:rPr>
        <w:t xml:space="preserve">exactamente </w:t>
      </w:r>
      <w:r w:rsidR="000465E1">
        <w:rPr>
          <w:color w:val="4F81BD" w:themeColor="accent1"/>
          <w:lang w:val="es-ES"/>
        </w:rPr>
        <w:t xml:space="preserve">hasta </w:t>
      </w:r>
      <w:r w:rsidR="000465E1">
        <w:rPr>
          <w:color w:val="4F81BD" w:themeColor="accent1"/>
          <w:lang w:val="es-ES"/>
        </w:rPr>
        <w:t>qu</w:t>
      </w:r>
      <w:r w:rsidR="00170EFA">
        <w:rPr>
          <w:color w:val="4F81BD" w:themeColor="accent1"/>
          <w:lang w:val="es-ES"/>
        </w:rPr>
        <w:t>é</w:t>
      </w:r>
      <w:r w:rsidR="000465E1">
        <w:rPr>
          <w:color w:val="4F81BD" w:themeColor="accent1"/>
          <w:lang w:val="es-ES"/>
        </w:rPr>
        <w:t xml:space="preserve"> punto cuentan con</w:t>
      </w:r>
      <w:r w:rsidR="000E5388">
        <w:rPr>
          <w:color w:val="4F81BD" w:themeColor="accent1"/>
          <w:lang w:val="es-ES"/>
        </w:rPr>
        <w:t xml:space="preserve"> libre albedrío </w:t>
      </w:r>
      <w:r w:rsidR="000465E1">
        <w:rPr>
          <w:color w:val="4F81BD" w:themeColor="accent1"/>
          <w:lang w:val="es-ES"/>
        </w:rPr>
        <w:t>en su planeta</w:t>
      </w:r>
      <w:r w:rsidR="000E5388">
        <w:rPr>
          <w:color w:val="4F81BD" w:themeColor="accent1"/>
          <w:lang w:val="es-ES"/>
        </w:rPr>
        <w:t xml:space="preserve">. </w:t>
      </w:r>
      <w:r w:rsidR="000465E1">
        <w:rPr>
          <w:color w:val="4F81BD" w:themeColor="accent1"/>
          <w:lang w:val="es-ES"/>
        </w:rPr>
        <w:t xml:space="preserve">Sin </w:t>
      </w:r>
      <w:r w:rsidR="000E5388">
        <w:rPr>
          <w:color w:val="4F81BD" w:themeColor="accent1"/>
          <w:lang w:val="es-ES"/>
        </w:rPr>
        <w:t>importa</w:t>
      </w:r>
      <w:r w:rsidR="000465E1">
        <w:rPr>
          <w:color w:val="4F81BD" w:themeColor="accent1"/>
          <w:lang w:val="es-ES"/>
        </w:rPr>
        <w:t>r</w:t>
      </w:r>
      <w:r w:rsidR="000E5388">
        <w:rPr>
          <w:color w:val="4F81BD" w:themeColor="accent1"/>
          <w:lang w:val="es-ES"/>
        </w:rPr>
        <w:t xml:space="preserve"> donde vivan, sus sistemas políticos, </w:t>
      </w:r>
      <w:r w:rsidR="000465E1">
        <w:rPr>
          <w:color w:val="4F81BD" w:themeColor="accent1"/>
          <w:lang w:val="es-ES"/>
        </w:rPr>
        <w:t>o</w:t>
      </w:r>
      <w:r w:rsidR="000E5388">
        <w:rPr>
          <w:color w:val="4F81BD" w:themeColor="accent1"/>
          <w:lang w:val="es-ES"/>
        </w:rPr>
        <w:t xml:space="preserve"> si son </w:t>
      </w:r>
      <w:r w:rsidR="004E29A4">
        <w:rPr>
          <w:color w:val="4F81BD" w:themeColor="accent1"/>
          <w:lang w:val="es-ES"/>
        </w:rPr>
        <w:t>del género femenino o masculino</w:t>
      </w:r>
      <w:r w:rsidR="000E5388">
        <w:rPr>
          <w:color w:val="4F81BD" w:themeColor="accent1"/>
          <w:lang w:val="es-ES"/>
        </w:rPr>
        <w:t xml:space="preserve">, </w:t>
      </w:r>
      <w:r w:rsidR="000465E1">
        <w:rPr>
          <w:color w:val="4F81BD" w:themeColor="accent1"/>
          <w:lang w:val="es-ES"/>
        </w:rPr>
        <w:t xml:space="preserve">la vida en </w:t>
      </w:r>
      <w:r w:rsidR="000E5388">
        <w:rPr>
          <w:color w:val="4F81BD" w:themeColor="accent1"/>
          <w:lang w:val="es-ES"/>
        </w:rPr>
        <w:t xml:space="preserve">el planeta está cambiando para todos ustedes. Es algo que </w:t>
      </w:r>
      <w:r w:rsidR="000465E1">
        <w:rPr>
          <w:color w:val="4F81BD" w:themeColor="accent1"/>
          <w:lang w:val="es-ES"/>
        </w:rPr>
        <w:t>eligieron</w:t>
      </w:r>
      <w:r w:rsidR="000E5388">
        <w:rPr>
          <w:color w:val="4F81BD" w:themeColor="accent1"/>
          <w:lang w:val="es-ES"/>
        </w:rPr>
        <w:t xml:space="preserve">. Por algún tiempo esto ha sido algo que ustedes anhelaban y esperaban y ahora está mucho más cerca de lo que </w:t>
      </w:r>
      <w:r w:rsidR="00C56221">
        <w:rPr>
          <w:color w:val="4F81BD" w:themeColor="accent1"/>
          <w:lang w:val="es-ES"/>
        </w:rPr>
        <w:t>creen</w:t>
      </w:r>
      <w:r w:rsidR="000E5388">
        <w:rPr>
          <w:color w:val="4F81BD" w:themeColor="accent1"/>
          <w:lang w:val="es-ES"/>
        </w:rPr>
        <w:t xml:space="preserve">. </w:t>
      </w:r>
    </w:p>
    <w:p w:rsidR="00C919AF" w:rsidRPr="00FA1B8F" w:rsidRDefault="00C919AF" w:rsidP="00C919AF">
      <w:pPr>
        <w:rPr>
          <w:lang w:val="es-ES"/>
        </w:rPr>
      </w:pPr>
    </w:p>
    <w:p w:rsidR="000E5388" w:rsidRPr="00FA17BE" w:rsidRDefault="000E5388" w:rsidP="00C919AF">
      <w:pPr>
        <w:rPr>
          <w:b/>
          <w:color w:val="4F81BD" w:themeColor="accent1"/>
          <w:sz w:val="28"/>
          <w:lang w:val="es-ES"/>
        </w:rPr>
      </w:pPr>
      <w:r w:rsidRPr="00FA17BE">
        <w:rPr>
          <w:b/>
          <w:color w:val="4F81BD" w:themeColor="accent1"/>
          <w:sz w:val="28"/>
          <w:lang w:val="es-ES"/>
        </w:rPr>
        <w:t>La vida está cambiando</w:t>
      </w:r>
    </w:p>
    <w:p w:rsidR="00C919AF" w:rsidRPr="001E7950" w:rsidRDefault="00C919AF" w:rsidP="00C919AF">
      <w:pPr>
        <w:rPr>
          <w:lang w:val="es-ES"/>
        </w:rPr>
      </w:pPr>
    </w:p>
    <w:p w:rsidR="00E565C0" w:rsidRDefault="000E5388" w:rsidP="00C919AF">
      <w:pPr>
        <w:rPr>
          <w:color w:val="4F81BD" w:themeColor="accent1"/>
          <w:lang w:val="es-ES"/>
        </w:rPr>
      </w:pPr>
      <w:r w:rsidRPr="000E5388">
        <w:rPr>
          <w:color w:val="4F81BD" w:themeColor="accent1"/>
          <w:lang w:val="es-ES"/>
        </w:rPr>
        <w:t xml:space="preserve">Mientras </w:t>
      </w:r>
      <w:r>
        <w:rPr>
          <w:color w:val="4F81BD" w:themeColor="accent1"/>
          <w:lang w:val="es-ES"/>
        </w:rPr>
        <w:t xml:space="preserve">eso </w:t>
      </w:r>
      <w:r w:rsidRPr="000E5388">
        <w:rPr>
          <w:color w:val="4F81BD" w:themeColor="accent1"/>
          <w:lang w:val="es-ES"/>
        </w:rPr>
        <w:t>ocurre,</w:t>
      </w:r>
      <w:r>
        <w:rPr>
          <w:color w:val="4F81BD" w:themeColor="accent1"/>
          <w:lang w:val="es-ES"/>
        </w:rPr>
        <w:t xml:space="preserve"> no siempre</w:t>
      </w:r>
      <w:r w:rsidR="000465E1">
        <w:rPr>
          <w:color w:val="4F81BD" w:themeColor="accent1"/>
          <w:lang w:val="es-ES"/>
        </w:rPr>
        <w:t xml:space="preserve"> se verá como algo hermoso</w:t>
      </w:r>
      <w:r w:rsidRPr="000E5388">
        <w:rPr>
          <w:color w:val="4F81BD" w:themeColor="accent1"/>
          <w:lang w:val="es-ES"/>
        </w:rPr>
        <w:t>.</w:t>
      </w:r>
      <w:r>
        <w:rPr>
          <w:color w:val="4F81BD" w:themeColor="accent1"/>
          <w:lang w:val="es-ES"/>
        </w:rPr>
        <w:t xml:space="preserve"> En verdad, los cambios siempre </w:t>
      </w:r>
      <w:r w:rsidR="000465E1">
        <w:rPr>
          <w:color w:val="4F81BD" w:themeColor="accent1"/>
          <w:lang w:val="es-ES"/>
        </w:rPr>
        <w:t>cuestan</w:t>
      </w:r>
      <w:r>
        <w:rPr>
          <w:color w:val="4F81BD" w:themeColor="accent1"/>
          <w:lang w:val="es-ES"/>
        </w:rPr>
        <w:t xml:space="preserve"> y crean un estrés </w:t>
      </w:r>
      <w:r w:rsidR="006A13EE">
        <w:rPr>
          <w:color w:val="4F81BD" w:themeColor="accent1"/>
          <w:lang w:val="es-ES"/>
        </w:rPr>
        <w:t>inusitado</w:t>
      </w:r>
      <w:r w:rsidR="00083D6D">
        <w:rPr>
          <w:color w:val="4F81BD" w:themeColor="accent1"/>
          <w:lang w:val="es-ES"/>
        </w:rPr>
        <w:t>,</w:t>
      </w:r>
      <w:r w:rsidR="00E565C0">
        <w:rPr>
          <w:color w:val="4F81BD" w:themeColor="accent1"/>
          <w:lang w:val="es-ES"/>
        </w:rPr>
        <w:t xml:space="preserve"> pero para eso están aquí… todos ustedes. </w:t>
      </w:r>
      <w:r w:rsidR="00C56221">
        <w:rPr>
          <w:color w:val="4F81BD" w:themeColor="accent1"/>
          <w:lang w:val="es-ES"/>
        </w:rPr>
        <w:t>¿Cuá</w:t>
      </w:r>
      <w:r w:rsidR="00E565C0">
        <w:rPr>
          <w:color w:val="4F81BD" w:themeColor="accent1"/>
          <w:lang w:val="es-ES"/>
        </w:rPr>
        <w:t xml:space="preserve">ntos </w:t>
      </w:r>
      <w:r w:rsidR="0046157A">
        <w:rPr>
          <w:color w:val="4F81BD" w:themeColor="accent1"/>
          <w:lang w:val="es-ES"/>
        </w:rPr>
        <w:t>Trabajadores de Luz</w:t>
      </w:r>
      <w:r w:rsidR="00E565C0">
        <w:rPr>
          <w:color w:val="4F81BD" w:themeColor="accent1"/>
          <w:lang w:val="es-ES"/>
        </w:rPr>
        <w:t xml:space="preserve"> se necesitan para cambiar </w:t>
      </w:r>
      <w:r w:rsidR="006A13EE">
        <w:rPr>
          <w:color w:val="4F81BD" w:themeColor="accent1"/>
          <w:lang w:val="es-ES"/>
        </w:rPr>
        <w:t>e</w:t>
      </w:r>
      <w:r w:rsidR="00E565C0">
        <w:rPr>
          <w:color w:val="4F81BD" w:themeColor="accent1"/>
          <w:lang w:val="es-ES"/>
        </w:rPr>
        <w:t xml:space="preserve">l mundo? </w:t>
      </w:r>
      <w:r w:rsidR="00E565C0" w:rsidRPr="007B3FFF">
        <w:rPr>
          <w:color w:val="4F81BD" w:themeColor="accent1"/>
          <w:lang w:val="es-ES"/>
        </w:rPr>
        <w:t>Todos</w:t>
      </w:r>
      <w:r w:rsidR="006A13EE">
        <w:rPr>
          <w:color w:val="4F81BD" w:themeColor="accent1"/>
          <w:lang w:val="es-ES"/>
        </w:rPr>
        <w:t xml:space="preserve"> y</w:t>
      </w:r>
      <w:r w:rsidR="006F7768" w:rsidRPr="007B3FFF">
        <w:rPr>
          <w:color w:val="4F81BD" w:themeColor="accent1"/>
          <w:lang w:val="es-ES"/>
        </w:rPr>
        <w:t xml:space="preserve"> c</w:t>
      </w:r>
      <w:r w:rsidR="00E565C0" w:rsidRPr="007B3FFF">
        <w:rPr>
          <w:color w:val="4F81BD" w:themeColor="accent1"/>
          <w:lang w:val="es-ES"/>
        </w:rPr>
        <w:t xml:space="preserve">ada uno de ustedes. Ahora vemos </w:t>
      </w:r>
      <w:r w:rsidR="006A13EE">
        <w:rPr>
          <w:color w:val="4F81BD" w:themeColor="accent1"/>
          <w:lang w:val="es-ES"/>
        </w:rPr>
        <w:t xml:space="preserve">hacia </w:t>
      </w:r>
      <w:r w:rsidR="006A13EE">
        <w:rPr>
          <w:color w:val="4F81BD" w:themeColor="accent1"/>
          <w:lang w:val="es-ES"/>
        </w:rPr>
        <w:t>d</w:t>
      </w:r>
      <w:r w:rsidR="00083D6D">
        <w:rPr>
          <w:color w:val="4F81BD" w:themeColor="accent1"/>
          <w:lang w:val="es-ES"/>
        </w:rPr>
        <w:t>ó</w:t>
      </w:r>
      <w:r w:rsidR="006A13EE">
        <w:rPr>
          <w:color w:val="4F81BD" w:themeColor="accent1"/>
          <w:lang w:val="es-ES"/>
        </w:rPr>
        <w:t>nde</w:t>
      </w:r>
      <w:r w:rsidR="006A13EE">
        <w:rPr>
          <w:color w:val="4F81BD" w:themeColor="accent1"/>
          <w:lang w:val="es-ES"/>
        </w:rPr>
        <w:t xml:space="preserve"> se dirigen</w:t>
      </w:r>
      <w:r w:rsidR="00E565C0" w:rsidRPr="007B3FFF">
        <w:rPr>
          <w:color w:val="4F81BD" w:themeColor="accent1"/>
          <w:lang w:val="es-ES"/>
        </w:rPr>
        <w:t xml:space="preserve">. </w:t>
      </w:r>
      <w:r w:rsidR="00E565C0" w:rsidRPr="00E565C0">
        <w:rPr>
          <w:color w:val="4F81BD" w:themeColor="accent1"/>
          <w:lang w:val="es-ES"/>
        </w:rPr>
        <w:t xml:space="preserve">Los próximos meses </w:t>
      </w:r>
      <w:r w:rsidR="006A13EE">
        <w:rPr>
          <w:color w:val="4F81BD" w:themeColor="accent1"/>
          <w:lang w:val="es-ES"/>
        </w:rPr>
        <w:t>representarán</w:t>
      </w:r>
      <w:r w:rsidR="00E565C0">
        <w:rPr>
          <w:color w:val="4F81BD" w:themeColor="accent1"/>
          <w:lang w:val="es-ES"/>
        </w:rPr>
        <w:t xml:space="preserve"> probablemente un desafío en</w:t>
      </w:r>
      <w:r w:rsidR="006A13EE">
        <w:rPr>
          <w:color w:val="4F81BD" w:themeColor="accent1"/>
          <w:lang w:val="es-ES"/>
        </w:rPr>
        <w:t xml:space="preserve"> cuanto a</w:t>
      </w:r>
      <w:r w:rsidR="00E565C0">
        <w:rPr>
          <w:color w:val="4F81BD" w:themeColor="accent1"/>
          <w:lang w:val="es-ES"/>
        </w:rPr>
        <w:t xml:space="preserve"> lo normal, lo que ustedes llamarían normal</w:t>
      </w:r>
      <w:r w:rsidR="006A13EE">
        <w:rPr>
          <w:color w:val="4F81BD" w:themeColor="accent1"/>
          <w:lang w:val="es-ES"/>
        </w:rPr>
        <w:t>idad</w:t>
      </w:r>
      <w:r w:rsidR="00E565C0">
        <w:rPr>
          <w:color w:val="4F81BD" w:themeColor="accent1"/>
          <w:lang w:val="es-ES"/>
        </w:rPr>
        <w:t xml:space="preserve">. Bien, la normalidad ya </w:t>
      </w:r>
      <w:r w:rsidR="006A13EE">
        <w:rPr>
          <w:color w:val="4F81BD" w:themeColor="accent1"/>
          <w:lang w:val="es-ES"/>
        </w:rPr>
        <w:t>no</w:t>
      </w:r>
      <w:r w:rsidR="00E565C0">
        <w:rPr>
          <w:color w:val="4F81BD" w:themeColor="accent1"/>
          <w:lang w:val="es-ES"/>
        </w:rPr>
        <w:t xml:space="preserve"> es tan normal ¿</w:t>
      </w:r>
      <w:r w:rsidR="006A13EE">
        <w:rPr>
          <w:color w:val="4F81BD" w:themeColor="accent1"/>
          <w:lang w:val="es-ES"/>
        </w:rPr>
        <w:t>o sí</w:t>
      </w:r>
      <w:r w:rsidR="00E565C0">
        <w:rPr>
          <w:color w:val="4F81BD" w:themeColor="accent1"/>
          <w:lang w:val="es-ES"/>
        </w:rPr>
        <w:t xml:space="preserve">? </w:t>
      </w:r>
      <w:r w:rsidR="0046157A">
        <w:rPr>
          <w:color w:val="4F81BD" w:themeColor="accent1"/>
          <w:lang w:val="es-ES"/>
        </w:rPr>
        <w:t>A decir verdad,</w:t>
      </w:r>
      <w:r w:rsidR="00E565C0">
        <w:rPr>
          <w:color w:val="4F81BD" w:themeColor="accent1"/>
          <w:lang w:val="es-ES"/>
        </w:rPr>
        <w:t xml:space="preserve"> </w:t>
      </w:r>
      <w:r w:rsidR="006A13EE">
        <w:rPr>
          <w:color w:val="4F81BD" w:themeColor="accent1"/>
          <w:lang w:val="es-ES"/>
        </w:rPr>
        <w:t>verán llegar muchos</w:t>
      </w:r>
      <w:r w:rsidR="00E565C0">
        <w:rPr>
          <w:color w:val="4F81BD" w:themeColor="accent1"/>
          <w:lang w:val="es-ES"/>
        </w:rPr>
        <w:t xml:space="preserve"> cambios porque ya no </w:t>
      </w:r>
      <w:r w:rsidR="006A13EE">
        <w:rPr>
          <w:color w:val="4F81BD" w:themeColor="accent1"/>
          <w:lang w:val="es-ES"/>
        </w:rPr>
        <w:t>existen</w:t>
      </w:r>
      <w:r w:rsidR="00E565C0">
        <w:rPr>
          <w:color w:val="4F81BD" w:themeColor="accent1"/>
          <w:lang w:val="es-ES"/>
        </w:rPr>
        <w:t xml:space="preserve"> más secretos en su planeta. Es</w:t>
      </w:r>
      <w:r w:rsidR="006A13EE">
        <w:rPr>
          <w:color w:val="4F81BD" w:themeColor="accent1"/>
          <w:lang w:val="es-ES"/>
        </w:rPr>
        <w:t>to es</w:t>
      </w:r>
      <w:r w:rsidR="00E565C0">
        <w:rPr>
          <w:color w:val="4F81BD" w:themeColor="accent1"/>
          <w:lang w:val="es-ES"/>
        </w:rPr>
        <w:t xml:space="preserve"> mucho </w:t>
      </w:r>
      <w:r w:rsidR="006A13EE">
        <w:rPr>
          <w:color w:val="4F81BD" w:themeColor="accent1"/>
          <w:lang w:val="es-ES"/>
        </w:rPr>
        <w:t>más grande</w:t>
      </w:r>
      <w:r w:rsidR="00E565C0">
        <w:rPr>
          <w:color w:val="4F81BD" w:themeColor="accent1"/>
          <w:lang w:val="es-ES"/>
        </w:rPr>
        <w:t xml:space="preserve"> de lo que </w:t>
      </w:r>
      <w:r w:rsidR="00083D6D">
        <w:rPr>
          <w:color w:val="4F81BD" w:themeColor="accent1"/>
          <w:lang w:val="es-ES"/>
        </w:rPr>
        <w:t xml:space="preserve">creyó </w:t>
      </w:r>
      <w:r w:rsidR="006A13EE">
        <w:rPr>
          <w:color w:val="4F81BD" w:themeColor="accent1"/>
          <w:lang w:val="es-ES"/>
        </w:rPr>
        <w:t>la mayoría</w:t>
      </w:r>
      <w:r w:rsidR="00E565C0">
        <w:rPr>
          <w:color w:val="4F81BD" w:themeColor="accent1"/>
          <w:lang w:val="es-ES"/>
        </w:rPr>
        <w:t xml:space="preserve">. Y, en </w:t>
      </w:r>
      <w:r w:rsidR="006A13EE">
        <w:rPr>
          <w:color w:val="4F81BD" w:themeColor="accent1"/>
          <w:lang w:val="es-ES"/>
        </w:rPr>
        <w:t>realidad</w:t>
      </w:r>
      <w:r w:rsidR="00E565C0">
        <w:rPr>
          <w:color w:val="4F81BD" w:themeColor="accent1"/>
          <w:lang w:val="es-ES"/>
        </w:rPr>
        <w:t xml:space="preserve">, </w:t>
      </w:r>
      <w:r w:rsidR="006A13EE">
        <w:rPr>
          <w:color w:val="4F81BD" w:themeColor="accent1"/>
          <w:lang w:val="es-ES"/>
        </w:rPr>
        <w:t>descubrirán</w:t>
      </w:r>
      <w:r w:rsidR="00E565C0">
        <w:rPr>
          <w:color w:val="4F81BD" w:themeColor="accent1"/>
          <w:lang w:val="es-ES"/>
        </w:rPr>
        <w:t xml:space="preserve"> que esto est</w:t>
      </w:r>
      <w:r w:rsidR="006F7768">
        <w:rPr>
          <w:color w:val="4F81BD" w:themeColor="accent1"/>
          <w:lang w:val="es-ES"/>
        </w:rPr>
        <w:t>á</w:t>
      </w:r>
      <w:r w:rsidR="00E565C0">
        <w:rPr>
          <w:color w:val="4F81BD" w:themeColor="accent1"/>
          <w:lang w:val="es-ES"/>
        </w:rPr>
        <w:t xml:space="preserve"> empezando a </w:t>
      </w:r>
      <w:r w:rsidR="006A13EE">
        <w:rPr>
          <w:color w:val="4F81BD" w:themeColor="accent1"/>
          <w:lang w:val="es-ES"/>
        </w:rPr>
        <w:t>funcionar</w:t>
      </w:r>
      <w:r w:rsidR="00E565C0">
        <w:rPr>
          <w:color w:val="4F81BD" w:themeColor="accent1"/>
          <w:lang w:val="es-ES"/>
        </w:rPr>
        <w:t xml:space="preserve"> bien para ustedes. Mientras tanto, les pedimos que </w:t>
      </w:r>
      <w:r w:rsidR="006A13EE">
        <w:rPr>
          <w:color w:val="4F81BD" w:themeColor="accent1"/>
          <w:lang w:val="es-ES"/>
        </w:rPr>
        <w:t xml:space="preserve">lo acepten </w:t>
      </w:r>
      <w:r w:rsidR="00BC2E01">
        <w:rPr>
          <w:color w:val="4F81BD" w:themeColor="accent1"/>
          <w:lang w:val="es-ES"/>
        </w:rPr>
        <w:t>totalmente</w:t>
      </w:r>
      <w:r w:rsidR="00E565C0">
        <w:rPr>
          <w:color w:val="4F81BD" w:themeColor="accent1"/>
          <w:lang w:val="es-ES"/>
        </w:rPr>
        <w:t xml:space="preserve">. Sean </w:t>
      </w:r>
      <w:r w:rsidR="00BC2E01">
        <w:rPr>
          <w:color w:val="4F81BD" w:themeColor="accent1"/>
          <w:lang w:val="es-ES"/>
        </w:rPr>
        <w:t xml:space="preserve">auténticos sin </w:t>
      </w:r>
      <w:r w:rsidR="00E565C0">
        <w:rPr>
          <w:color w:val="4F81BD" w:themeColor="accent1"/>
          <w:lang w:val="es-ES"/>
        </w:rPr>
        <w:t>importa</w:t>
      </w:r>
      <w:r w:rsidR="00BC2E01">
        <w:rPr>
          <w:color w:val="4F81BD" w:themeColor="accent1"/>
          <w:lang w:val="es-ES"/>
        </w:rPr>
        <w:t>r</w:t>
      </w:r>
      <w:r w:rsidR="00E565C0">
        <w:rPr>
          <w:color w:val="4F81BD" w:themeColor="accent1"/>
          <w:lang w:val="es-ES"/>
        </w:rPr>
        <w:t xml:space="preserve"> lo que esté ocurriendo en el mundo</w:t>
      </w:r>
      <w:r w:rsidR="00BC2E01">
        <w:rPr>
          <w:color w:val="4F81BD" w:themeColor="accent1"/>
          <w:lang w:val="es-ES"/>
        </w:rPr>
        <w:t xml:space="preserve"> que los rodea</w:t>
      </w:r>
      <w:r w:rsidR="00E565C0">
        <w:rPr>
          <w:color w:val="4F81BD" w:themeColor="accent1"/>
          <w:lang w:val="es-ES"/>
        </w:rPr>
        <w:t xml:space="preserve">, porque ustedes </w:t>
      </w:r>
      <w:r w:rsidR="00BC2E01">
        <w:rPr>
          <w:color w:val="4F81BD" w:themeColor="accent1"/>
          <w:lang w:val="es-ES"/>
        </w:rPr>
        <w:t>sostienen</w:t>
      </w:r>
      <w:r w:rsidR="00E565C0">
        <w:rPr>
          <w:color w:val="4F81BD" w:themeColor="accent1"/>
          <w:lang w:val="es-ES"/>
        </w:rPr>
        <w:t xml:space="preserve"> la luz. Ustedes </w:t>
      </w:r>
      <w:r w:rsidR="00BC2E01">
        <w:rPr>
          <w:color w:val="4F81BD" w:themeColor="accent1"/>
          <w:lang w:val="es-ES"/>
        </w:rPr>
        <w:t>sustentan</w:t>
      </w:r>
      <w:r w:rsidR="00E565C0">
        <w:rPr>
          <w:color w:val="4F81BD" w:themeColor="accent1"/>
          <w:lang w:val="es-ES"/>
        </w:rPr>
        <w:t xml:space="preserve"> la oportunidad de </w:t>
      </w:r>
      <w:r w:rsidR="00BC2E01">
        <w:rPr>
          <w:color w:val="4F81BD" w:themeColor="accent1"/>
          <w:lang w:val="es-ES"/>
        </w:rPr>
        <w:t>permanece</w:t>
      </w:r>
      <w:r w:rsidR="00C56221">
        <w:rPr>
          <w:color w:val="4F81BD" w:themeColor="accent1"/>
          <w:lang w:val="es-ES"/>
        </w:rPr>
        <w:t>r</w:t>
      </w:r>
      <w:r w:rsidR="00BC2E01">
        <w:rPr>
          <w:color w:val="4F81BD" w:themeColor="accent1"/>
          <w:lang w:val="es-ES"/>
        </w:rPr>
        <w:t xml:space="preserve"> totalmente conscientes</w:t>
      </w:r>
      <w:r w:rsidR="00E565C0">
        <w:rPr>
          <w:color w:val="4F81BD" w:themeColor="accent1"/>
          <w:lang w:val="es-ES"/>
        </w:rPr>
        <w:t xml:space="preserve"> de su energía y de expresarse libremente en todo momento. </w:t>
      </w:r>
      <w:r w:rsidR="00BC2E01">
        <w:rPr>
          <w:color w:val="4F81BD" w:themeColor="accent1"/>
          <w:lang w:val="es-ES"/>
        </w:rPr>
        <w:t>Es por eso que vinieron</w:t>
      </w:r>
      <w:r w:rsidR="00A512C4">
        <w:rPr>
          <w:color w:val="4F81BD" w:themeColor="accent1"/>
          <w:lang w:val="es-ES"/>
        </w:rPr>
        <w:t xml:space="preserve"> a esta Tierra. Esto</w:t>
      </w:r>
      <w:r w:rsidR="006F7768">
        <w:rPr>
          <w:color w:val="4F81BD" w:themeColor="accent1"/>
          <w:lang w:val="es-ES"/>
        </w:rPr>
        <w:t xml:space="preserve"> ha sido así</w:t>
      </w:r>
      <w:r w:rsidR="00A512C4">
        <w:rPr>
          <w:color w:val="4F81BD" w:themeColor="accent1"/>
          <w:lang w:val="es-ES"/>
        </w:rPr>
        <w:t xml:space="preserve"> para que pudieran </w:t>
      </w:r>
      <w:r w:rsidR="00083D6D">
        <w:rPr>
          <w:color w:val="4F81BD" w:themeColor="accent1"/>
          <w:lang w:val="es-ES"/>
        </w:rPr>
        <w:t>participar en</w:t>
      </w:r>
      <w:r w:rsidR="00083D6D">
        <w:rPr>
          <w:color w:val="4F81BD" w:themeColor="accent1"/>
          <w:lang w:val="es-ES"/>
        </w:rPr>
        <w:t xml:space="preserve"> </w:t>
      </w:r>
      <w:r w:rsidR="00A512C4">
        <w:rPr>
          <w:color w:val="4F81BD" w:themeColor="accent1"/>
          <w:lang w:val="es-ES"/>
        </w:rPr>
        <w:t xml:space="preserve">el juego de </w:t>
      </w:r>
      <w:r w:rsidR="00BC2E01">
        <w:rPr>
          <w:color w:val="4F81BD" w:themeColor="accent1"/>
          <w:lang w:val="es-ES"/>
        </w:rPr>
        <w:t>fingir</w:t>
      </w:r>
      <w:r w:rsidR="00A512C4">
        <w:rPr>
          <w:color w:val="4F81BD" w:themeColor="accent1"/>
          <w:lang w:val="es-ES"/>
        </w:rPr>
        <w:t xml:space="preserve"> ser </w:t>
      </w:r>
      <w:r w:rsidR="00BC2E01">
        <w:rPr>
          <w:color w:val="4F81BD" w:themeColor="accent1"/>
          <w:lang w:val="es-ES"/>
        </w:rPr>
        <w:t>humanos</w:t>
      </w:r>
      <w:r w:rsidR="00A512C4">
        <w:rPr>
          <w:color w:val="4F81BD" w:themeColor="accent1"/>
          <w:lang w:val="es-ES"/>
        </w:rPr>
        <w:t xml:space="preserve">, </w:t>
      </w:r>
      <w:r w:rsidR="00BC2E01">
        <w:rPr>
          <w:color w:val="4F81BD" w:themeColor="accent1"/>
          <w:lang w:val="es-ES"/>
        </w:rPr>
        <w:t>de ser capaces de</w:t>
      </w:r>
      <w:r w:rsidR="00A512C4">
        <w:rPr>
          <w:color w:val="4F81BD" w:themeColor="accent1"/>
          <w:lang w:val="es-ES"/>
        </w:rPr>
        <w:t xml:space="preserve"> sostener</w:t>
      </w:r>
      <w:r w:rsidR="006F7768">
        <w:rPr>
          <w:color w:val="4F81BD" w:themeColor="accent1"/>
          <w:lang w:val="es-ES"/>
        </w:rPr>
        <w:t xml:space="preserve"> </w:t>
      </w:r>
      <w:r w:rsidR="00A512C4">
        <w:rPr>
          <w:color w:val="4F81BD" w:themeColor="accent1"/>
          <w:lang w:val="es-ES"/>
        </w:rPr>
        <w:t xml:space="preserve">la cantidad </w:t>
      </w:r>
      <w:r w:rsidR="00BC2E01">
        <w:rPr>
          <w:color w:val="4F81BD" w:themeColor="accent1"/>
          <w:lang w:val="es-ES"/>
        </w:rPr>
        <w:t>exacta</w:t>
      </w:r>
      <w:r w:rsidR="00A512C4">
        <w:rPr>
          <w:color w:val="4F81BD" w:themeColor="accent1"/>
          <w:lang w:val="es-ES"/>
        </w:rPr>
        <w:t xml:space="preserve"> de luz en el </w:t>
      </w:r>
      <w:r w:rsidR="00BC2E01">
        <w:rPr>
          <w:color w:val="4F81BD" w:themeColor="accent1"/>
          <w:lang w:val="es-ES"/>
        </w:rPr>
        <w:t>momento correcto</w:t>
      </w:r>
      <w:r w:rsidR="00A512C4">
        <w:rPr>
          <w:color w:val="4F81BD" w:themeColor="accent1"/>
          <w:lang w:val="es-ES"/>
        </w:rPr>
        <w:t xml:space="preserve">. </w:t>
      </w:r>
      <w:r w:rsidR="006F7768">
        <w:rPr>
          <w:color w:val="4F81BD" w:themeColor="accent1"/>
          <w:lang w:val="es-ES"/>
        </w:rPr>
        <w:t>Continúen con su buen</w:t>
      </w:r>
      <w:r w:rsidR="00BC2E01">
        <w:rPr>
          <w:color w:val="4F81BD" w:themeColor="accent1"/>
          <w:lang w:val="es-ES"/>
        </w:rPr>
        <w:t>a</w:t>
      </w:r>
      <w:r w:rsidR="006F7768">
        <w:rPr>
          <w:color w:val="4F81BD" w:themeColor="accent1"/>
          <w:lang w:val="es-ES"/>
        </w:rPr>
        <w:t xml:space="preserve"> </w:t>
      </w:r>
      <w:r w:rsidR="00BC2E01">
        <w:rPr>
          <w:color w:val="4F81BD" w:themeColor="accent1"/>
          <w:lang w:val="es-ES"/>
        </w:rPr>
        <w:t>labor</w:t>
      </w:r>
      <w:r w:rsidR="00C05F87">
        <w:rPr>
          <w:color w:val="4F81BD" w:themeColor="accent1"/>
          <w:lang w:val="es-ES"/>
        </w:rPr>
        <w:t>,</w:t>
      </w:r>
      <w:r w:rsidR="006F7768">
        <w:rPr>
          <w:color w:val="4F81BD" w:themeColor="accent1"/>
          <w:lang w:val="es-ES"/>
        </w:rPr>
        <w:t xml:space="preserve"> queridos, todos ustedes. No tienen idea de </w:t>
      </w:r>
      <w:r w:rsidR="00BC2E01">
        <w:rPr>
          <w:color w:val="4F81BD" w:themeColor="accent1"/>
          <w:lang w:val="es-ES"/>
        </w:rPr>
        <w:t>lo</w:t>
      </w:r>
      <w:r w:rsidR="006F7768">
        <w:rPr>
          <w:color w:val="4F81BD" w:themeColor="accent1"/>
          <w:lang w:val="es-ES"/>
        </w:rPr>
        <w:t xml:space="preserve"> importantes </w:t>
      </w:r>
      <w:r w:rsidR="00BC2E01">
        <w:rPr>
          <w:color w:val="4F81BD" w:themeColor="accent1"/>
          <w:lang w:val="es-ES"/>
        </w:rPr>
        <w:t xml:space="preserve">que </w:t>
      </w:r>
      <w:r w:rsidR="006F7768">
        <w:rPr>
          <w:color w:val="4F81BD" w:themeColor="accent1"/>
          <w:lang w:val="es-ES"/>
        </w:rPr>
        <w:t xml:space="preserve">son </w:t>
      </w:r>
      <w:r w:rsidR="00BC2E01">
        <w:rPr>
          <w:color w:val="4F81BD" w:themeColor="accent1"/>
          <w:lang w:val="es-ES"/>
        </w:rPr>
        <w:t xml:space="preserve">todos y </w:t>
      </w:r>
      <w:r w:rsidR="006F7768">
        <w:rPr>
          <w:color w:val="4F81BD" w:themeColor="accent1"/>
          <w:lang w:val="es-ES"/>
        </w:rPr>
        <w:t xml:space="preserve">cada uno de ustedes.  Están sosteniendo el futuro de la humanidad </w:t>
      </w:r>
      <w:r w:rsidR="00C86E1A">
        <w:rPr>
          <w:color w:val="4F81BD" w:themeColor="accent1"/>
          <w:lang w:val="es-ES"/>
        </w:rPr>
        <w:t>en este preciso momento</w:t>
      </w:r>
      <w:r w:rsidR="006F7768">
        <w:rPr>
          <w:color w:val="4F81BD" w:themeColor="accent1"/>
          <w:lang w:val="es-ES"/>
        </w:rPr>
        <w:t xml:space="preserve"> y están </w:t>
      </w:r>
      <w:r w:rsidR="00C86E1A">
        <w:rPr>
          <w:color w:val="4F81BD" w:themeColor="accent1"/>
          <w:lang w:val="es-ES"/>
        </w:rPr>
        <w:t xml:space="preserve">llevando a cabo una </w:t>
      </w:r>
      <w:r w:rsidR="00C86E1A">
        <w:rPr>
          <w:color w:val="4F81BD" w:themeColor="accent1"/>
          <w:lang w:val="es-ES"/>
        </w:rPr>
        <w:lastRenderedPageBreak/>
        <w:t>labor encomiable con ello</w:t>
      </w:r>
      <w:r w:rsidR="006F7768">
        <w:rPr>
          <w:color w:val="4F81BD" w:themeColor="accent1"/>
          <w:lang w:val="es-ES"/>
        </w:rPr>
        <w:t xml:space="preserve">. </w:t>
      </w:r>
      <w:r w:rsidR="00C86E1A">
        <w:rPr>
          <w:color w:val="4F81BD" w:themeColor="accent1"/>
          <w:lang w:val="es-ES"/>
        </w:rPr>
        <w:t>Disfruten</w:t>
      </w:r>
      <w:r w:rsidR="006F7768">
        <w:rPr>
          <w:color w:val="4F81BD" w:themeColor="accent1"/>
          <w:lang w:val="es-ES"/>
        </w:rPr>
        <w:t xml:space="preserve"> la travesía y mantengan esa sonrisa en </w:t>
      </w:r>
      <w:r w:rsidR="00C86E1A">
        <w:rPr>
          <w:color w:val="4F81BD" w:themeColor="accent1"/>
          <w:lang w:val="es-ES"/>
        </w:rPr>
        <w:t>su rostro</w:t>
      </w:r>
      <w:r w:rsidR="00C56221">
        <w:rPr>
          <w:color w:val="4F81BD" w:themeColor="accent1"/>
          <w:lang w:val="es-ES"/>
        </w:rPr>
        <w:t>,</w:t>
      </w:r>
      <w:r w:rsidR="006F7768">
        <w:rPr>
          <w:color w:val="4F81BD" w:themeColor="accent1"/>
          <w:lang w:val="es-ES"/>
        </w:rPr>
        <w:t xml:space="preserve"> eso ayudará </w:t>
      </w:r>
      <w:r w:rsidR="00C86E1A">
        <w:rPr>
          <w:color w:val="4F81BD" w:themeColor="accent1"/>
          <w:lang w:val="es-ES"/>
        </w:rPr>
        <w:t>bastante</w:t>
      </w:r>
      <w:r w:rsidR="006F7768">
        <w:rPr>
          <w:color w:val="4F81BD" w:themeColor="accent1"/>
          <w:lang w:val="es-ES"/>
        </w:rPr>
        <w:t>.</w:t>
      </w:r>
    </w:p>
    <w:p w:rsidR="00C86E1A" w:rsidRDefault="00C86E1A" w:rsidP="00C919AF">
      <w:pPr>
        <w:rPr>
          <w:color w:val="4F81BD" w:themeColor="accent1"/>
          <w:lang w:val="es-ES"/>
        </w:rPr>
      </w:pPr>
    </w:p>
    <w:p w:rsidR="006F7768" w:rsidRPr="001F50FE" w:rsidRDefault="00C05F87" w:rsidP="00C919AF">
      <w:pPr>
        <w:rPr>
          <w:color w:val="4F81BD" w:themeColor="accent1"/>
          <w:lang w:val="es-ES"/>
        </w:rPr>
      </w:pPr>
      <w:r>
        <w:rPr>
          <w:color w:val="4F81BD" w:themeColor="accent1"/>
          <w:lang w:val="es-ES"/>
        </w:rPr>
        <w:t>Es con el mayor de los honores que los saludo</w:t>
      </w:r>
      <w:r w:rsidR="00C86E1A">
        <w:rPr>
          <w:color w:val="4F81BD" w:themeColor="accent1"/>
          <w:lang w:val="es-ES"/>
        </w:rPr>
        <w:t xml:space="preserve"> </w:t>
      </w:r>
      <w:r>
        <w:rPr>
          <w:color w:val="4F81BD" w:themeColor="accent1"/>
          <w:lang w:val="es-ES"/>
        </w:rPr>
        <w:t>d</w:t>
      </w:r>
      <w:r w:rsidR="00C86E1A">
        <w:rPr>
          <w:color w:val="4F81BD" w:themeColor="accent1"/>
          <w:lang w:val="es-ES"/>
        </w:rPr>
        <w:t>e</w:t>
      </w:r>
      <w:r w:rsidR="00C86E1A">
        <w:rPr>
          <w:color w:val="4F81BD" w:themeColor="accent1"/>
          <w:lang w:val="es-ES"/>
        </w:rPr>
        <w:t xml:space="preserve"> </w:t>
      </w:r>
      <w:r w:rsidR="001F50FE" w:rsidRPr="001F50FE">
        <w:rPr>
          <w:color w:val="4F81BD" w:themeColor="accent1"/>
          <w:lang w:val="es-ES"/>
        </w:rPr>
        <w:t xml:space="preserve">esta forma. </w:t>
      </w:r>
      <w:r w:rsidR="001F50FE">
        <w:rPr>
          <w:color w:val="4F81BD" w:themeColor="accent1"/>
          <w:lang w:val="es-ES"/>
        </w:rPr>
        <w:t xml:space="preserve">Les pido que se traten unos a otros con el mayor respeto, se </w:t>
      </w:r>
      <w:r w:rsidR="00C86E1A">
        <w:rPr>
          <w:color w:val="4F81BD" w:themeColor="accent1"/>
          <w:lang w:val="es-ES"/>
        </w:rPr>
        <w:t>cuiden mutuamente</w:t>
      </w:r>
      <w:r w:rsidR="001F50FE">
        <w:rPr>
          <w:color w:val="4F81BD" w:themeColor="accent1"/>
          <w:lang w:val="es-ES"/>
        </w:rPr>
        <w:t xml:space="preserve"> en </w:t>
      </w:r>
      <w:r w:rsidR="00C86E1A">
        <w:rPr>
          <w:color w:val="4F81BD" w:themeColor="accent1"/>
          <w:lang w:val="es-ES"/>
        </w:rPr>
        <w:t>todo momento</w:t>
      </w:r>
      <w:r w:rsidR="001F50FE">
        <w:rPr>
          <w:color w:val="4F81BD" w:themeColor="accent1"/>
          <w:lang w:val="es-ES"/>
        </w:rPr>
        <w:t xml:space="preserve"> y jueguen el nuevo juego bien juntos.</w:t>
      </w:r>
    </w:p>
    <w:p w:rsidR="00C86E1A" w:rsidRPr="001E7950" w:rsidRDefault="00C86E1A" w:rsidP="00C919AF">
      <w:pPr>
        <w:rPr>
          <w:lang w:val="es-ES"/>
        </w:rPr>
      </w:pPr>
    </w:p>
    <w:p w:rsidR="0046157A" w:rsidRPr="00C86E1A" w:rsidRDefault="001F50FE" w:rsidP="00C919AF">
      <w:pPr>
        <w:rPr>
          <w:color w:val="4F81BD" w:themeColor="accent1"/>
          <w:lang w:val="es-ES"/>
        </w:rPr>
      </w:pPr>
      <w:r w:rsidRPr="00C86E1A">
        <w:rPr>
          <w:color w:val="4F81BD" w:themeColor="accent1"/>
          <w:lang w:val="es-ES"/>
        </w:rPr>
        <w:t>Espavo</w:t>
      </w:r>
    </w:p>
    <w:p w:rsidR="001F50FE" w:rsidRPr="001F50FE" w:rsidRDefault="001F50FE" w:rsidP="00C919AF">
      <w:pPr>
        <w:rPr>
          <w:color w:val="4F81BD" w:themeColor="accent1"/>
          <w:lang w:val="es-ES"/>
        </w:rPr>
      </w:pPr>
      <w:r w:rsidRPr="001F50FE">
        <w:rPr>
          <w:color w:val="4F81BD" w:themeColor="accent1"/>
          <w:lang w:val="es-ES"/>
        </w:rPr>
        <w:t xml:space="preserve">Yo soy el </w:t>
      </w:r>
      <w:r w:rsidR="00C86E1A">
        <w:rPr>
          <w:color w:val="4F81BD" w:themeColor="accent1"/>
          <w:lang w:val="es-ES"/>
        </w:rPr>
        <w:t>Guardián</w:t>
      </w:r>
      <w:r w:rsidRPr="001F50FE">
        <w:rPr>
          <w:color w:val="4F81BD" w:themeColor="accent1"/>
          <w:lang w:val="es-ES"/>
        </w:rPr>
        <w:t xml:space="preserve"> del Tiempo</w:t>
      </w:r>
    </w:p>
    <w:p w:rsidR="00C919AF" w:rsidRPr="001E7950" w:rsidRDefault="00C919AF" w:rsidP="00C919AF">
      <w:pPr>
        <w:rPr>
          <w:lang w:val="es-ES"/>
        </w:rPr>
      </w:pPr>
      <w:r w:rsidRPr="001E7950">
        <w:rPr>
          <w:lang w:val="es-ES"/>
        </w:rPr>
        <w:t>_______________________________________________</w:t>
      </w:r>
    </w:p>
    <w:p w:rsidR="00C919AF" w:rsidRPr="001E7950" w:rsidRDefault="00C919AF" w:rsidP="00C919AF">
      <w:pPr>
        <w:rPr>
          <w:lang w:val="es-ES"/>
        </w:rPr>
      </w:pPr>
    </w:p>
    <w:p w:rsidR="007C0992" w:rsidRPr="007C0992" w:rsidRDefault="007C0992" w:rsidP="00C919AF">
      <w:pPr>
        <w:rPr>
          <w:color w:val="4F81BD" w:themeColor="accent1"/>
          <w:lang w:val="es-ES"/>
        </w:rPr>
      </w:pPr>
      <w:r w:rsidRPr="007C0992">
        <w:rPr>
          <w:color w:val="4F81BD" w:themeColor="accent1"/>
          <w:lang w:val="es-ES"/>
        </w:rPr>
        <w:t xml:space="preserve">Saludos queridos, Yo soy </w:t>
      </w:r>
      <w:proofErr w:type="spellStart"/>
      <w:r w:rsidRPr="007C0992">
        <w:rPr>
          <w:color w:val="4F81BD" w:themeColor="accent1"/>
          <w:lang w:val="es-ES"/>
        </w:rPr>
        <w:t>Merlia</w:t>
      </w:r>
      <w:proofErr w:type="spellEnd"/>
      <w:r w:rsidRPr="007C0992">
        <w:rPr>
          <w:color w:val="4F81BD" w:themeColor="accent1"/>
          <w:lang w:val="es-ES"/>
        </w:rPr>
        <w:t>.</w:t>
      </w:r>
    </w:p>
    <w:p w:rsidR="00C919AF" w:rsidRPr="007C0992" w:rsidRDefault="00C919AF" w:rsidP="00C919AF">
      <w:pPr>
        <w:rPr>
          <w:lang w:val="es-ES"/>
        </w:rPr>
      </w:pPr>
    </w:p>
    <w:p w:rsidR="00C919AF" w:rsidRDefault="007C0992" w:rsidP="00C919AF">
      <w:pPr>
        <w:rPr>
          <w:color w:val="4F81BD" w:themeColor="accent1"/>
          <w:lang w:val="es-ES"/>
        </w:rPr>
      </w:pPr>
      <w:r w:rsidRPr="007C0992">
        <w:rPr>
          <w:color w:val="4F81BD" w:themeColor="accent1"/>
          <w:lang w:val="es-ES"/>
        </w:rPr>
        <w:t xml:space="preserve">Estoy aquí para compartir con ustedes </w:t>
      </w:r>
      <w:r w:rsidR="00C86E1A">
        <w:rPr>
          <w:color w:val="4F81BD" w:themeColor="accent1"/>
          <w:lang w:val="es-ES"/>
        </w:rPr>
        <w:t xml:space="preserve">algunas de </w:t>
      </w:r>
      <w:r w:rsidRPr="007C0992">
        <w:rPr>
          <w:color w:val="4F81BD" w:themeColor="accent1"/>
          <w:lang w:val="es-ES"/>
        </w:rPr>
        <w:t xml:space="preserve">las nuevas energías que están </w:t>
      </w:r>
      <w:r w:rsidR="00C86E1A">
        <w:rPr>
          <w:color w:val="4F81BD" w:themeColor="accent1"/>
          <w:lang w:val="es-ES"/>
        </w:rPr>
        <w:t>llegando</w:t>
      </w:r>
      <w:r w:rsidRPr="007C0992">
        <w:rPr>
          <w:color w:val="4F81BD" w:themeColor="accent1"/>
          <w:lang w:val="es-ES"/>
        </w:rPr>
        <w:t xml:space="preserve"> muy rápidamente.</w:t>
      </w:r>
      <w:r w:rsidR="00B43298">
        <w:rPr>
          <w:color w:val="4F81BD" w:themeColor="accent1"/>
          <w:lang w:val="es-ES"/>
        </w:rPr>
        <w:t xml:space="preserve"> </w:t>
      </w:r>
      <w:r w:rsidR="00C86E1A">
        <w:rPr>
          <w:color w:val="4F81BD" w:themeColor="accent1"/>
          <w:lang w:val="es-ES"/>
        </w:rPr>
        <w:t>Tengan la certeza de</w:t>
      </w:r>
      <w:r w:rsidR="00B43298">
        <w:rPr>
          <w:color w:val="4F81BD" w:themeColor="accent1"/>
          <w:lang w:val="es-ES"/>
        </w:rPr>
        <w:t xml:space="preserve"> que los </w:t>
      </w:r>
      <w:r w:rsidR="0046157A">
        <w:rPr>
          <w:color w:val="4F81BD" w:themeColor="accent1"/>
          <w:lang w:val="es-ES"/>
        </w:rPr>
        <w:t>Trabajadores</w:t>
      </w:r>
      <w:r w:rsidR="0046157A">
        <w:rPr>
          <w:color w:val="4F81BD" w:themeColor="accent1"/>
          <w:lang w:val="es-ES"/>
        </w:rPr>
        <w:t xml:space="preserve"> de </w:t>
      </w:r>
      <w:r w:rsidR="0046157A">
        <w:rPr>
          <w:color w:val="4F81BD" w:themeColor="accent1"/>
          <w:lang w:val="es-ES"/>
        </w:rPr>
        <w:t>Luz</w:t>
      </w:r>
      <w:r w:rsidR="00B43298">
        <w:rPr>
          <w:color w:val="4F81BD" w:themeColor="accent1"/>
          <w:lang w:val="es-ES"/>
        </w:rPr>
        <w:t xml:space="preserve"> están cambiando este mundo</w:t>
      </w:r>
      <w:r w:rsidR="008F3950">
        <w:rPr>
          <w:color w:val="4F81BD" w:themeColor="accent1"/>
          <w:lang w:val="es-ES"/>
        </w:rPr>
        <w:t>, un</w:t>
      </w:r>
      <w:r w:rsidR="00C86E1A">
        <w:rPr>
          <w:color w:val="4F81BD" w:themeColor="accent1"/>
          <w:lang w:val="es-ES"/>
        </w:rPr>
        <w:t xml:space="preserve"> corazón</w:t>
      </w:r>
      <w:r w:rsidR="008F3950">
        <w:rPr>
          <w:color w:val="4F81BD" w:themeColor="accent1"/>
          <w:lang w:val="es-ES"/>
        </w:rPr>
        <w:t xml:space="preserve"> </w:t>
      </w:r>
      <w:r w:rsidR="008F3950">
        <w:rPr>
          <w:color w:val="4F81BD" w:themeColor="accent1"/>
          <w:lang w:val="es-ES"/>
        </w:rPr>
        <w:t>a la vez</w:t>
      </w:r>
      <w:r w:rsidR="008F3950">
        <w:rPr>
          <w:color w:val="4F81BD" w:themeColor="accent1"/>
          <w:lang w:val="es-ES"/>
        </w:rPr>
        <w:t>,</w:t>
      </w:r>
      <w:r w:rsidR="00B43298">
        <w:rPr>
          <w:color w:val="4F81BD" w:themeColor="accent1"/>
          <w:lang w:val="es-ES"/>
        </w:rPr>
        <w:t xml:space="preserve"> comenzando con el </w:t>
      </w:r>
      <w:r w:rsidR="00510820">
        <w:rPr>
          <w:color w:val="4F81BD" w:themeColor="accent1"/>
          <w:lang w:val="es-ES"/>
        </w:rPr>
        <w:t>propio</w:t>
      </w:r>
      <w:r w:rsidR="00B43298">
        <w:rPr>
          <w:color w:val="4F81BD" w:themeColor="accent1"/>
          <w:lang w:val="es-ES"/>
        </w:rPr>
        <w:t>.  Ha sido asombroso para nosotros observar</w:t>
      </w:r>
      <w:r w:rsidR="00510820">
        <w:rPr>
          <w:color w:val="4F81BD" w:themeColor="accent1"/>
          <w:lang w:val="es-ES"/>
        </w:rPr>
        <w:t>los</w:t>
      </w:r>
      <w:r w:rsidR="00B43298">
        <w:rPr>
          <w:color w:val="4F81BD" w:themeColor="accent1"/>
          <w:lang w:val="es-ES"/>
        </w:rPr>
        <w:t xml:space="preserve"> desde este lado del velo, </w:t>
      </w:r>
      <w:r w:rsidR="00C86E1A">
        <w:rPr>
          <w:color w:val="4F81BD" w:themeColor="accent1"/>
          <w:lang w:val="es-ES"/>
        </w:rPr>
        <w:t xml:space="preserve">a medida que </w:t>
      </w:r>
      <w:r w:rsidR="00B43298">
        <w:rPr>
          <w:color w:val="4F81BD" w:themeColor="accent1"/>
          <w:lang w:val="es-ES"/>
        </w:rPr>
        <w:t>ustedes se van abriendo y permitiendo que la energía femenina se equilibre en el planeta Tierra. Los humanos son increíbles, queridos, absolutamente increíbles.  Hace algunos años</w:t>
      </w:r>
      <w:r w:rsidR="004C6A40">
        <w:rPr>
          <w:color w:val="4F81BD" w:themeColor="accent1"/>
          <w:lang w:val="es-ES"/>
        </w:rPr>
        <w:t>,</w:t>
      </w:r>
      <w:r w:rsidR="00B43298">
        <w:rPr>
          <w:color w:val="4F81BD" w:themeColor="accent1"/>
          <w:lang w:val="es-ES"/>
        </w:rPr>
        <w:t xml:space="preserve"> tuvimos otra canalización sobre este mismo tema </w:t>
      </w:r>
      <w:r w:rsidR="00B43298">
        <w:rPr>
          <w:color w:val="4F81BD" w:themeColor="accent1"/>
          <w:lang w:val="es-ES"/>
        </w:rPr>
        <w:t>titulad</w:t>
      </w:r>
      <w:r w:rsidR="008F3950">
        <w:rPr>
          <w:color w:val="4F81BD" w:themeColor="accent1"/>
          <w:lang w:val="es-ES"/>
        </w:rPr>
        <w:t>a</w:t>
      </w:r>
      <w:r w:rsidR="00B43298">
        <w:rPr>
          <w:color w:val="4F81BD" w:themeColor="accent1"/>
          <w:lang w:val="es-ES"/>
        </w:rPr>
        <w:t>: “</w:t>
      </w:r>
      <w:r w:rsidR="008F3950">
        <w:rPr>
          <w:color w:val="4F81BD" w:themeColor="accent1"/>
          <w:lang w:val="es-ES"/>
        </w:rPr>
        <w:t>S</w:t>
      </w:r>
      <w:r w:rsidR="00B43298">
        <w:rPr>
          <w:color w:val="4F81BD" w:themeColor="accent1"/>
          <w:lang w:val="es-ES"/>
        </w:rPr>
        <w:t>er</w:t>
      </w:r>
      <w:r w:rsidR="00B43298">
        <w:rPr>
          <w:color w:val="4F81BD" w:themeColor="accent1"/>
          <w:lang w:val="es-ES"/>
        </w:rPr>
        <w:t xml:space="preserve"> </w:t>
      </w:r>
      <w:r w:rsidR="00C86E1A">
        <w:rPr>
          <w:color w:val="4F81BD" w:themeColor="accent1"/>
          <w:lang w:val="es-ES"/>
        </w:rPr>
        <w:t>anaranjado</w:t>
      </w:r>
      <w:r w:rsidR="00B43298">
        <w:rPr>
          <w:color w:val="4F81BD" w:themeColor="accent1"/>
          <w:lang w:val="es-ES"/>
        </w:rPr>
        <w:t xml:space="preserve"> en un </w:t>
      </w:r>
      <w:r w:rsidR="00D57C6D">
        <w:rPr>
          <w:color w:val="4F81BD" w:themeColor="accent1"/>
          <w:lang w:val="es-ES"/>
        </w:rPr>
        <w:t>m</w:t>
      </w:r>
      <w:r w:rsidR="00B43298">
        <w:rPr>
          <w:color w:val="4F81BD" w:themeColor="accent1"/>
          <w:lang w:val="es-ES"/>
        </w:rPr>
        <w:t xml:space="preserve">undo </w:t>
      </w:r>
      <w:r w:rsidR="00D57C6D">
        <w:rPr>
          <w:color w:val="4F81BD" w:themeColor="accent1"/>
          <w:lang w:val="es-ES"/>
        </w:rPr>
        <w:t>g</w:t>
      </w:r>
      <w:r w:rsidR="00B43298">
        <w:rPr>
          <w:color w:val="4F81BD" w:themeColor="accent1"/>
          <w:lang w:val="es-ES"/>
        </w:rPr>
        <w:t xml:space="preserve">ris”. ¿Qué significa eso? Tener el </w:t>
      </w:r>
      <w:r w:rsidR="00D57C6D">
        <w:rPr>
          <w:color w:val="4F81BD" w:themeColor="accent1"/>
          <w:lang w:val="es-ES"/>
        </w:rPr>
        <w:t>valor</w:t>
      </w:r>
      <w:r w:rsidR="00B43298">
        <w:rPr>
          <w:color w:val="4F81BD" w:themeColor="accent1"/>
          <w:lang w:val="es-ES"/>
        </w:rPr>
        <w:t xml:space="preserve"> de cambiar, de ser </w:t>
      </w:r>
      <w:r w:rsidR="000B7871">
        <w:rPr>
          <w:color w:val="4F81BD" w:themeColor="accent1"/>
          <w:lang w:val="es-ES"/>
        </w:rPr>
        <w:t>diferente</w:t>
      </w:r>
      <w:r w:rsidR="00B43298">
        <w:rPr>
          <w:color w:val="4F81BD" w:themeColor="accent1"/>
          <w:lang w:val="es-ES"/>
        </w:rPr>
        <w:t xml:space="preserve">, de </w:t>
      </w:r>
      <w:r w:rsidR="00D57C6D">
        <w:rPr>
          <w:color w:val="4F81BD" w:themeColor="accent1"/>
          <w:lang w:val="es-ES"/>
        </w:rPr>
        <w:t>sobresalir</w:t>
      </w:r>
      <w:r w:rsidR="00B43298">
        <w:rPr>
          <w:color w:val="4F81BD" w:themeColor="accent1"/>
          <w:lang w:val="es-ES"/>
        </w:rPr>
        <w:t xml:space="preserve"> y ser uno mismo. Estamos trabajando para darles a ustedes toda esa confianza. Ustedes </w:t>
      </w:r>
      <w:r w:rsidR="00D57C6D">
        <w:rPr>
          <w:color w:val="4F81BD" w:themeColor="accent1"/>
          <w:lang w:val="es-ES"/>
        </w:rPr>
        <w:t>aterrizaron claramente</w:t>
      </w:r>
      <w:r w:rsidR="00B43298">
        <w:rPr>
          <w:color w:val="4F81BD" w:themeColor="accent1"/>
          <w:lang w:val="es-ES"/>
        </w:rPr>
        <w:t xml:space="preserve"> en la quinta dimensión y han estado </w:t>
      </w:r>
      <w:r w:rsidR="00D57C6D">
        <w:rPr>
          <w:color w:val="4F81BD" w:themeColor="accent1"/>
          <w:lang w:val="es-ES"/>
        </w:rPr>
        <w:t>deambulando</w:t>
      </w:r>
      <w:r w:rsidR="00B43298">
        <w:rPr>
          <w:color w:val="4F81BD" w:themeColor="accent1"/>
          <w:lang w:val="es-ES"/>
        </w:rPr>
        <w:t xml:space="preserve"> </w:t>
      </w:r>
      <w:r w:rsidR="00F75063">
        <w:rPr>
          <w:color w:val="4F81BD" w:themeColor="accent1"/>
          <w:lang w:val="es-ES"/>
        </w:rPr>
        <w:t>por ahí</w:t>
      </w:r>
      <w:r w:rsidR="00510820">
        <w:rPr>
          <w:color w:val="4F81BD" w:themeColor="accent1"/>
          <w:lang w:val="es-ES"/>
        </w:rPr>
        <w:t xml:space="preserve"> </w:t>
      </w:r>
      <w:r w:rsidR="004C6A40">
        <w:rPr>
          <w:color w:val="4F81BD" w:themeColor="accent1"/>
          <w:lang w:val="es-ES"/>
        </w:rPr>
        <w:t>durante</w:t>
      </w:r>
      <w:r w:rsidR="00B43298">
        <w:rPr>
          <w:color w:val="4F81BD" w:themeColor="accent1"/>
          <w:lang w:val="es-ES"/>
        </w:rPr>
        <w:t xml:space="preserve"> varios años. </w:t>
      </w:r>
      <w:r w:rsidR="00D57C6D">
        <w:rPr>
          <w:color w:val="4F81BD" w:themeColor="accent1"/>
          <w:lang w:val="es-ES"/>
        </w:rPr>
        <w:t xml:space="preserve">Trataron de </w:t>
      </w:r>
      <w:r w:rsidR="00B43298">
        <w:rPr>
          <w:color w:val="4F81BD" w:themeColor="accent1"/>
          <w:lang w:val="es-ES"/>
        </w:rPr>
        <w:t xml:space="preserve">anclar nuevas posibilidades usando las mismas herramientas que </w:t>
      </w:r>
      <w:r w:rsidR="00D57C6D">
        <w:rPr>
          <w:color w:val="4F81BD" w:themeColor="accent1"/>
          <w:lang w:val="es-ES"/>
        </w:rPr>
        <w:t>establecieron</w:t>
      </w:r>
      <w:r w:rsidR="00B43298">
        <w:rPr>
          <w:color w:val="4F81BD" w:themeColor="accent1"/>
          <w:lang w:val="es-ES"/>
        </w:rPr>
        <w:t xml:space="preserve"> en la tercera dimensión. Queridos, está ocurriendo </w:t>
      </w:r>
      <w:r w:rsidR="00D57C6D">
        <w:rPr>
          <w:color w:val="4F81BD" w:themeColor="accent1"/>
          <w:lang w:val="es-ES"/>
        </w:rPr>
        <w:t>masivamente</w:t>
      </w:r>
      <w:r w:rsidR="00B43298">
        <w:rPr>
          <w:color w:val="4F81BD" w:themeColor="accent1"/>
          <w:lang w:val="es-ES"/>
        </w:rPr>
        <w:t xml:space="preserve">. </w:t>
      </w:r>
      <w:r w:rsidR="00D57C6D">
        <w:rPr>
          <w:color w:val="4F81BD" w:themeColor="accent1"/>
          <w:lang w:val="es-ES"/>
        </w:rPr>
        <w:t>A medida que</w:t>
      </w:r>
      <w:r w:rsidR="00B43298">
        <w:rPr>
          <w:color w:val="4F81BD" w:themeColor="accent1"/>
          <w:lang w:val="es-ES"/>
        </w:rPr>
        <w:t xml:space="preserve"> la humanidad </w:t>
      </w:r>
      <w:r w:rsidR="00D57C6D">
        <w:rPr>
          <w:color w:val="4F81BD" w:themeColor="accent1"/>
          <w:lang w:val="es-ES"/>
        </w:rPr>
        <w:t>entr</w:t>
      </w:r>
      <w:r w:rsidR="00654C52">
        <w:rPr>
          <w:color w:val="4F81BD" w:themeColor="accent1"/>
          <w:lang w:val="es-ES"/>
        </w:rPr>
        <w:t>e</w:t>
      </w:r>
      <w:r w:rsidR="00D57C6D">
        <w:rPr>
          <w:color w:val="4F81BD" w:themeColor="accent1"/>
          <w:lang w:val="es-ES"/>
        </w:rPr>
        <w:t xml:space="preserve"> más profundamente en</w:t>
      </w:r>
      <w:r w:rsidR="00B43298">
        <w:rPr>
          <w:color w:val="4F81BD" w:themeColor="accent1"/>
          <w:lang w:val="es-ES"/>
        </w:rPr>
        <w:t xml:space="preserve"> la experiencia de </w:t>
      </w:r>
      <w:r w:rsidR="00F75063">
        <w:rPr>
          <w:color w:val="4F81BD" w:themeColor="accent1"/>
          <w:lang w:val="es-ES"/>
        </w:rPr>
        <w:t xml:space="preserve">la </w:t>
      </w:r>
      <w:r w:rsidR="00B43298">
        <w:rPr>
          <w:color w:val="4F81BD" w:themeColor="accent1"/>
          <w:lang w:val="es-ES"/>
        </w:rPr>
        <w:t>quinta dimensió</w:t>
      </w:r>
      <w:r w:rsidR="00E53B7A">
        <w:rPr>
          <w:color w:val="4F81BD" w:themeColor="accent1"/>
          <w:lang w:val="es-ES"/>
        </w:rPr>
        <w:t xml:space="preserve">n, descubrirán que </w:t>
      </w:r>
      <w:r w:rsidR="00D57C6D">
        <w:rPr>
          <w:color w:val="4F81BD" w:themeColor="accent1"/>
          <w:lang w:val="es-ES"/>
        </w:rPr>
        <w:t>incluso</w:t>
      </w:r>
      <w:r w:rsidR="00E53B7A">
        <w:rPr>
          <w:color w:val="4F81BD" w:themeColor="accent1"/>
          <w:lang w:val="es-ES"/>
        </w:rPr>
        <w:t xml:space="preserve"> </w:t>
      </w:r>
      <w:r w:rsidR="00B43298">
        <w:rPr>
          <w:color w:val="4F81BD" w:themeColor="accent1"/>
          <w:lang w:val="es-ES"/>
        </w:rPr>
        <w:t>l</w:t>
      </w:r>
      <w:r w:rsidR="00D57C6D">
        <w:rPr>
          <w:color w:val="4F81BD" w:themeColor="accent1"/>
          <w:lang w:val="es-ES"/>
        </w:rPr>
        <w:t>a</w:t>
      </w:r>
      <w:r w:rsidR="00B43298">
        <w:rPr>
          <w:color w:val="4F81BD" w:themeColor="accent1"/>
          <w:lang w:val="es-ES"/>
        </w:rPr>
        <w:t xml:space="preserve"> físic</w:t>
      </w:r>
      <w:r w:rsidR="00D57C6D">
        <w:rPr>
          <w:color w:val="4F81BD" w:themeColor="accent1"/>
          <w:lang w:val="es-ES"/>
        </w:rPr>
        <w:t>a</w:t>
      </w:r>
      <w:r w:rsidR="00B43298">
        <w:rPr>
          <w:color w:val="4F81BD" w:themeColor="accent1"/>
          <w:lang w:val="es-ES"/>
        </w:rPr>
        <w:t xml:space="preserve"> </w:t>
      </w:r>
      <w:r w:rsidR="00E53B7A">
        <w:rPr>
          <w:color w:val="4F81BD" w:themeColor="accent1"/>
          <w:lang w:val="es-ES"/>
        </w:rPr>
        <w:t xml:space="preserve">es diferente. Están </w:t>
      </w:r>
      <w:r w:rsidR="00D57C6D">
        <w:rPr>
          <w:color w:val="4F81BD" w:themeColor="accent1"/>
          <w:lang w:val="es-ES"/>
        </w:rPr>
        <w:t>muy</w:t>
      </w:r>
      <w:r w:rsidR="00E53B7A">
        <w:rPr>
          <w:color w:val="4F81BD" w:themeColor="accent1"/>
          <w:lang w:val="es-ES"/>
        </w:rPr>
        <w:t xml:space="preserve"> acostumbrados al ciclo de acción</w:t>
      </w:r>
      <w:r w:rsidR="00C04904">
        <w:rPr>
          <w:color w:val="4F81BD" w:themeColor="accent1"/>
          <w:lang w:val="es-ES"/>
        </w:rPr>
        <w:t>/</w:t>
      </w:r>
      <w:r w:rsidR="00E53B7A">
        <w:rPr>
          <w:color w:val="4F81BD" w:themeColor="accent1"/>
          <w:lang w:val="es-ES"/>
        </w:rPr>
        <w:t xml:space="preserve">reacción que han </w:t>
      </w:r>
      <w:r w:rsidR="00C04904">
        <w:rPr>
          <w:color w:val="4F81BD" w:themeColor="accent1"/>
          <w:lang w:val="es-ES"/>
        </w:rPr>
        <w:t>practicado</w:t>
      </w:r>
      <w:r w:rsidR="00E53B7A">
        <w:rPr>
          <w:color w:val="4F81BD" w:themeColor="accent1"/>
          <w:lang w:val="es-ES"/>
        </w:rPr>
        <w:t xml:space="preserve"> emocionalmente</w:t>
      </w:r>
      <w:r w:rsidR="00654C52">
        <w:rPr>
          <w:color w:val="4F81BD" w:themeColor="accent1"/>
          <w:lang w:val="es-ES"/>
        </w:rPr>
        <w:t xml:space="preserve"> </w:t>
      </w:r>
      <w:r w:rsidR="00654C52">
        <w:rPr>
          <w:color w:val="4F81BD" w:themeColor="accent1"/>
          <w:lang w:val="es-ES"/>
        </w:rPr>
        <w:t>durante</w:t>
      </w:r>
      <w:r w:rsidR="00E53B7A">
        <w:rPr>
          <w:color w:val="4F81BD" w:themeColor="accent1"/>
          <w:lang w:val="es-ES"/>
        </w:rPr>
        <w:t xml:space="preserve"> años. Siempre están equilibrando una emoción. Cuando alguien los hace sentir mal, ustedes </w:t>
      </w:r>
      <w:r w:rsidR="00C04904">
        <w:rPr>
          <w:color w:val="4F81BD" w:themeColor="accent1"/>
          <w:lang w:val="es-ES"/>
        </w:rPr>
        <w:t>le</w:t>
      </w:r>
      <w:r w:rsidR="00E53B7A">
        <w:rPr>
          <w:color w:val="4F81BD" w:themeColor="accent1"/>
          <w:lang w:val="es-ES"/>
        </w:rPr>
        <w:t xml:space="preserve"> </w:t>
      </w:r>
      <w:r w:rsidR="00C04904">
        <w:rPr>
          <w:color w:val="4F81BD" w:themeColor="accent1"/>
          <w:lang w:val="es-ES"/>
        </w:rPr>
        <w:t>pagan</w:t>
      </w:r>
      <w:r w:rsidR="00E53B7A">
        <w:rPr>
          <w:color w:val="4F81BD" w:themeColor="accent1"/>
          <w:lang w:val="es-ES"/>
        </w:rPr>
        <w:t xml:space="preserve"> </w:t>
      </w:r>
      <w:r w:rsidR="00C04904">
        <w:rPr>
          <w:color w:val="4F81BD" w:themeColor="accent1"/>
          <w:lang w:val="es-ES"/>
        </w:rPr>
        <w:t>con</w:t>
      </w:r>
      <w:r w:rsidR="00E53B7A">
        <w:rPr>
          <w:color w:val="4F81BD" w:themeColor="accent1"/>
          <w:lang w:val="es-ES"/>
        </w:rPr>
        <w:t xml:space="preserve"> la misma moneda</w:t>
      </w:r>
      <w:r w:rsidR="004C6A40">
        <w:rPr>
          <w:color w:val="4F81BD" w:themeColor="accent1"/>
          <w:lang w:val="es-ES"/>
        </w:rPr>
        <w:t>,</w:t>
      </w:r>
      <w:r w:rsidR="00E53B7A">
        <w:rPr>
          <w:color w:val="4F81BD" w:themeColor="accent1"/>
          <w:lang w:val="es-ES"/>
        </w:rPr>
        <w:t xml:space="preserve"> o </w:t>
      </w:r>
      <w:r w:rsidR="00C04904">
        <w:rPr>
          <w:color w:val="4F81BD" w:themeColor="accent1"/>
          <w:lang w:val="es-ES"/>
        </w:rPr>
        <w:t>lo</w:t>
      </w:r>
      <w:r w:rsidR="00C04904">
        <w:rPr>
          <w:color w:val="4F81BD" w:themeColor="accent1"/>
          <w:lang w:val="es-ES"/>
        </w:rPr>
        <w:t xml:space="preserve"> hacen</w:t>
      </w:r>
      <w:r w:rsidR="00E53B7A">
        <w:rPr>
          <w:color w:val="4F81BD" w:themeColor="accent1"/>
          <w:lang w:val="es-ES"/>
        </w:rPr>
        <w:t xml:space="preserve"> sentir</w:t>
      </w:r>
      <w:r w:rsidR="00C04904">
        <w:rPr>
          <w:color w:val="4F81BD" w:themeColor="accent1"/>
          <w:lang w:val="es-ES"/>
        </w:rPr>
        <w:t>se</w:t>
      </w:r>
      <w:r w:rsidR="00E53B7A">
        <w:rPr>
          <w:color w:val="4F81BD" w:themeColor="accent1"/>
          <w:lang w:val="es-ES"/>
        </w:rPr>
        <w:t xml:space="preserve"> bien en algún </w:t>
      </w:r>
      <w:r w:rsidR="00C04904">
        <w:rPr>
          <w:color w:val="4F81BD" w:themeColor="accent1"/>
          <w:lang w:val="es-ES"/>
        </w:rPr>
        <w:t>momento. Están equilibrando esa</w:t>
      </w:r>
      <w:r w:rsidR="00E53B7A">
        <w:rPr>
          <w:color w:val="4F81BD" w:themeColor="accent1"/>
          <w:lang w:val="es-ES"/>
        </w:rPr>
        <w:t>s energías</w:t>
      </w:r>
      <w:r w:rsidR="00654C52">
        <w:rPr>
          <w:color w:val="4F81BD" w:themeColor="accent1"/>
          <w:lang w:val="es-ES"/>
        </w:rPr>
        <w:t>,</w:t>
      </w:r>
      <w:r w:rsidR="00E53B7A">
        <w:rPr>
          <w:color w:val="4F81BD" w:themeColor="accent1"/>
          <w:lang w:val="es-ES"/>
        </w:rPr>
        <w:t xml:space="preserve"> pero </w:t>
      </w:r>
      <w:r w:rsidR="00510820">
        <w:rPr>
          <w:color w:val="4F81BD" w:themeColor="accent1"/>
          <w:lang w:val="es-ES"/>
        </w:rPr>
        <w:t>¿</w:t>
      </w:r>
      <w:r w:rsidR="00CA3629">
        <w:rPr>
          <w:color w:val="4F81BD" w:themeColor="accent1"/>
          <w:lang w:val="es-ES"/>
        </w:rPr>
        <w:t>qué</w:t>
      </w:r>
      <w:r w:rsidR="00C04904">
        <w:rPr>
          <w:color w:val="4F81BD" w:themeColor="accent1"/>
          <w:lang w:val="es-ES"/>
        </w:rPr>
        <w:t xml:space="preserve"> sucedería si </w:t>
      </w:r>
      <w:r w:rsidR="00C04904">
        <w:rPr>
          <w:color w:val="4F81BD" w:themeColor="accent1"/>
          <w:lang w:val="es-ES"/>
        </w:rPr>
        <w:t>separa</w:t>
      </w:r>
      <w:r w:rsidR="004C6A40">
        <w:rPr>
          <w:color w:val="4F81BD" w:themeColor="accent1"/>
          <w:lang w:val="es-ES"/>
        </w:rPr>
        <w:t>se</w:t>
      </w:r>
      <w:r w:rsidR="00C04904">
        <w:rPr>
          <w:color w:val="4F81BD" w:themeColor="accent1"/>
          <w:lang w:val="es-ES"/>
        </w:rPr>
        <w:t>n</w:t>
      </w:r>
      <w:r w:rsidR="00E53B7A">
        <w:rPr>
          <w:color w:val="4F81BD" w:themeColor="accent1"/>
          <w:lang w:val="es-ES"/>
        </w:rPr>
        <w:t xml:space="preserve"> </w:t>
      </w:r>
      <w:r w:rsidR="00C04904">
        <w:rPr>
          <w:color w:val="4F81BD" w:themeColor="accent1"/>
          <w:lang w:val="es-ES"/>
        </w:rPr>
        <w:t>todo</w:t>
      </w:r>
      <w:r w:rsidR="00E53B7A">
        <w:rPr>
          <w:color w:val="4F81BD" w:themeColor="accent1"/>
          <w:lang w:val="es-ES"/>
        </w:rPr>
        <w:t xml:space="preserve">? Eso es lo que </w:t>
      </w:r>
      <w:r w:rsidR="00C04904">
        <w:rPr>
          <w:color w:val="4F81BD" w:themeColor="accent1"/>
          <w:lang w:val="es-ES"/>
        </w:rPr>
        <w:t>estará llegando para todos</w:t>
      </w:r>
      <w:r w:rsidR="00E53B7A">
        <w:rPr>
          <w:color w:val="4F81BD" w:themeColor="accent1"/>
          <w:lang w:val="es-ES"/>
        </w:rPr>
        <w:t xml:space="preserve"> ustedes en la Tierra</w:t>
      </w:r>
      <w:r w:rsidR="00C04904">
        <w:rPr>
          <w:color w:val="4F81BD" w:themeColor="accent1"/>
          <w:lang w:val="es-ES"/>
        </w:rPr>
        <w:t>;</w:t>
      </w:r>
      <w:r w:rsidR="00E53B7A">
        <w:rPr>
          <w:color w:val="4F81BD" w:themeColor="accent1"/>
          <w:lang w:val="es-ES"/>
        </w:rPr>
        <w:t xml:space="preserve"> sin embargo, eso no significa que </w:t>
      </w:r>
      <w:r w:rsidR="00C04904">
        <w:rPr>
          <w:color w:val="4F81BD" w:themeColor="accent1"/>
          <w:lang w:val="es-ES"/>
        </w:rPr>
        <w:t>est</w:t>
      </w:r>
      <w:r w:rsidR="00654C52">
        <w:rPr>
          <w:color w:val="4F81BD" w:themeColor="accent1"/>
          <w:lang w:val="es-ES"/>
        </w:rPr>
        <w:t>é</w:t>
      </w:r>
      <w:r w:rsidR="00C04904">
        <w:rPr>
          <w:color w:val="4F81BD" w:themeColor="accent1"/>
          <w:lang w:val="es-ES"/>
        </w:rPr>
        <w:t>n</w:t>
      </w:r>
      <w:r w:rsidR="00E53B7A">
        <w:rPr>
          <w:color w:val="4F81BD" w:themeColor="accent1"/>
          <w:lang w:val="es-ES"/>
        </w:rPr>
        <w:t xml:space="preserve"> listos para ello o que sabrán cu</w:t>
      </w:r>
      <w:r w:rsidR="004C6A40">
        <w:rPr>
          <w:color w:val="4F81BD" w:themeColor="accent1"/>
          <w:lang w:val="es-ES"/>
        </w:rPr>
        <w:t>a</w:t>
      </w:r>
      <w:r w:rsidR="00E53B7A">
        <w:rPr>
          <w:color w:val="4F81BD" w:themeColor="accent1"/>
          <w:lang w:val="es-ES"/>
        </w:rPr>
        <w:t xml:space="preserve">ndo </w:t>
      </w:r>
      <w:r w:rsidR="00C04904">
        <w:rPr>
          <w:color w:val="4F81BD" w:themeColor="accent1"/>
          <w:lang w:val="es-ES"/>
        </w:rPr>
        <w:t>se presente</w:t>
      </w:r>
      <w:r w:rsidR="00E53B7A">
        <w:rPr>
          <w:color w:val="4F81BD" w:themeColor="accent1"/>
          <w:lang w:val="es-ES"/>
        </w:rPr>
        <w:t xml:space="preserve">. </w:t>
      </w:r>
      <w:r w:rsidR="00C04904">
        <w:rPr>
          <w:color w:val="4F81BD" w:themeColor="accent1"/>
          <w:lang w:val="es-ES"/>
        </w:rPr>
        <w:t>En</w:t>
      </w:r>
      <w:r w:rsidR="00654C52">
        <w:rPr>
          <w:color w:val="4F81BD" w:themeColor="accent1"/>
          <w:lang w:val="es-ES"/>
        </w:rPr>
        <w:t xml:space="preserve"> </w:t>
      </w:r>
      <w:r w:rsidR="00C04904">
        <w:rPr>
          <w:color w:val="4F81BD" w:themeColor="accent1"/>
          <w:lang w:val="es-ES"/>
        </w:rPr>
        <w:t>cambio s</w:t>
      </w:r>
      <w:r w:rsidR="00E53B7A">
        <w:rPr>
          <w:color w:val="4F81BD" w:themeColor="accent1"/>
          <w:lang w:val="es-ES"/>
        </w:rPr>
        <w:t xml:space="preserve">ignifica que la posibilidad </w:t>
      </w:r>
      <w:r w:rsidR="00C04904">
        <w:rPr>
          <w:color w:val="4F81BD" w:themeColor="accent1"/>
          <w:lang w:val="es-ES"/>
        </w:rPr>
        <w:t>existe;</w:t>
      </w:r>
      <w:r w:rsidR="00E53B7A">
        <w:rPr>
          <w:color w:val="4F81BD" w:themeColor="accent1"/>
          <w:lang w:val="es-ES"/>
        </w:rPr>
        <w:t xml:space="preserve"> </w:t>
      </w:r>
      <w:r w:rsidR="008702B1">
        <w:rPr>
          <w:color w:val="4F81BD" w:themeColor="accent1"/>
          <w:lang w:val="es-ES"/>
        </w:rPr>
        <w:t>eso</w:t>
      </w:r>
      <w:r w:rsidR="00E53B7A">
        <w:rPr>
          <w:color w:val="4F81BD" w:themeColor="accent1"/>
          <w:lang w:val="es-ES"/>
        </w:rPr>
        <w:t xml:space="preserve"> es lo que está ocurriendo </w:t>
      </w:r>
      <w:r w:rsidR="008702B1">
        <w:rPr>
          <w:color w:val="4F81BD" w:themeColor="accent1"/>
          <w:lang w:val="es-ES"/>
        </w:rPr>
        <w:t>exactamente</w:t>
      </w:r>
      <w:r w:rsidR="00E53B7A">
        <w:rPr>
          <w:color w:val="4F81BD" w:themeColor="accent1"/>
          <w:lang w:val="es-ES"/>
        </w:rPr>
        <w:t xml:space="preserve"> </w:t>
      </w:r>
      <w:r w:rsidR="008702B1">
        <w:rPr>
          <w:color w:val="4F81BD" w:themeColor="accent1"/>
          <w:lang w:val="es-ES"/>
        </w:rPr>
        <w:t>en estos momentos</w:t>
      </w:r>
      <w:r w:rsidR="00E53B7A">
        <w:rPr>
          <w:color w:val="4F81BD" w:themeColor="accent1"/>
          <w:lang w:val="es-ES"/>
        </w:rPr>
        <w:t>.</w:t>
      </w:r>
    </w:p>
    <w:p w:rsidR="008702B1" w:rsidRPr="007C0992" w:rsidRDefault="008702B1" w:rsidP="00C919AF">
      <w:pPr>
        <w:rPr>
          <w:color w:val="4F81BD" w:themeColor="accent1"/>
          <w:lang w:val="es-ES"/>
        </w:rPr>
      </w:pPr>
    </w:p>
    <w:p w:rsidR="00E53B7A" w:rsidRPr="001E7950" w:rsidRDefault="008702B1" w:rsidP="00C919AF">
      <w:pPr>
        <w:rPr>
          <w:color w:val="4F81BD" w:themeColor="accent1"/>
          <w:lang w:val="es-ES"/>
        </w:rPr>
      </w:pPr>
      <w:r>
        <w:rPr>
          <w:color w:val="4F81BD" w:themeColor="accent1"/>
          <w:lang w:val="es-ES"/>
        </w:rPr>
        <w:t>Por eso,</w:t>
      </w:r>
      <w:r w:rsidR="00E53B7A" w:rsidRPr="00E53B7A">
        <w:rPr>
          <w:color w:val="4F81BD" w:themeColor="accent1"/>
          <w:lang w:val="es-ES"/>
        </w:rPr>
        <w:t xml:space="preserve"> </w:t>
      </w:r>
      <w:r>
        <w:rPr>
          <w:color w:val="4F81BD" w:themeColor="accent1"/>
          <w:lang w:val="es-ES"/>
        </w:rPr>
        <w:t>respiren profundamente</w:t>
      </w:r>
      <w:r w:rsidRPr="00E53B7A">
        <w:rPr>
          <w:color w:val="4F81BD" w:themeColor="accent1"/>
          <w:lang w:val="es-ES"/>
        </w:rPr>
        <w:t xml:space="preserve"> </w:t>
      </w:r>
      <w:r w:rsidR="00E53B7A">
        <w:rPr>
          <w:color w:val="4F81BD" w:themeColor="accent1"/>
          <w:lang w:val="es-ES"/>
        </w:rPr>
        <w:t xml:space="preserve">queridos. Solo inhalen esa hermosa energía de este día. </w:t>
      </w:r>
      <w:r>
        <w:rPr>
          <w:color w:val="4F81BD" w:themeColor="accent1"/>
          <w:lang w:val="es-ES"/>
        </w:rPr>
        <w:t>Jamás volverá a suceder</w:t>
      </w:r>
      <w:r w:rsidR="00654C52">
        <w:rPr>
          <w:color w:val="4F81BD" w:themeColor="accent1"/>
          <w:lang w:val="es-ES"/>
        </w:rPr>
        <w:t>,</w:t>
      </w:r>
      <w:r w:rsidR="00E53B7A">
        <w:rPr>
          <w:color w:val="4F81BD" w:themeColor="accent1"/>
          <w:lang w:val="es-ES"/>
        </w:rPr>
        <w:t xml:space="preserve"> pues este día es especial. </w:t>
      </w:r>
      <w:r>
        <w:rPr>
          <w:color w:val="4F81BD" w:themeColor="accent1"/>
          <w:lang w:val="es-ES"/>
        </w:rPr>
        <w:t>Tomen</w:t>
      </w:r>
      <w:r w:rsidR="00E53B7A">
        <w:rPr>
          <w:color w:val="4F81BD" w:themeColor="accent1"/>
          <w:lang w:val="es-ES"/>
        </w:rPr>
        <w:t xml:space="preserve"> una </w:t>
      </w:r>
      <w:r w:rsidR="00510820">
        <w:rPr>
          <w:color w:val="4F81BD" w:themeColor="accent1"/>
          <w:lang w:val="es-ES"/>
        </w:rPr>
        <w:t>honda</w:t>
      </w:r>
      <w:r w:rsidR="00E53B7A">
        <w:rPr>
          <w:color w:val="4F81BD" w:themeColor="accent1"/>
          <w:lang w:val="es-ES"/>
        </w:rPr>
        <w:t xml:space="preserve"> </w:t>
      </w:r>
      <w:r>
        <w:rPr>
          <w:color w:val="4F81BD" w:themeColor="accent1"/>
          <w:lang w:val="es-ES"/>
        </w:rPr>
        <w:t>inhalación</w:t>
      </w:r>
      <w:r w:rsidR="00E53B7A">
        <w:rPr>
          <w:color w:val="4F81BD" w:themeColor="accent1"/>
          <w:lang w:val="es-ES"/>
        </w:rPr>
        <w:t xml:space="preserve">, </w:t>
      </w:r>
      <w:r>
        <w:rPr>
          <w:color w:val="4F81BD" w:themeColor="accent1"/>
          <w:lang w:val="es-ES"/>
        </w:rPr>
        <w:t xml:space="preserve">y exhalen </w:t>
      </w:r>
      <w:r w:rsidR="00E53B7A">
        <w:rPr>
          <w:color w:val="4F81BD" w:themeColor="accent1"/>
          <w:lang w:val="es-ES"/>
        </w:rPr>
        <w:t xml:space="preserve">profundamente y mantengan la energía circular en movimiento </w:t>
      </w:r>
      <w:r>
        <w:rPr>
          <w:color w:val="4F81BD" w:themeColor="accent1"/>
          <w:lang w:val="es-ES"/>
        </w:rPr>
        <w:t>al respirar</w:t>
      </w:r>
      <w:r w:rsidR="00E53B7A">
        <w:rPr>
          <w:color w:val="4F81BD" w:themeColor="accent1"/>
          <w:lang w:val="es-ES"/>
        </w:rPr>
        <w:t xml:space="preserve">. </w:t>
      </w:r>
      <w:r w:rsidR="00E53B7A" w:rsidRPr="001E7950">
        <w:rPr>
          <w:color w:val="4F81BD" w:themeColor="accent1"/>
          <w:lang w:val="es-ES"/>
        </w:rPr>
        <w:t>Eso es perfecto.</w:t>
      </w:r>
    </w:p>
    <w:p w:rsidR="00C919AF" w:rsidRPr="001E7950" w:rsidRDefault="00C919AF" w:rsidP="00C919AF">
      <w:pPr>
        <w:rPr>
          <w:lang w:val="es-ES"/>
        </w:rPr>
      </w:pPr>
    </w:p>
    <w:p w:rsidR="00C919AF" w:rsidRPr="00FA17BE" w:rsidRDefault="00E53B7A" w:rsidP="00C919AF">
      <w:pPr>
        <w:rPr>
          <w:b/>
          <w:color w:val="4F81BD" w:themeColor="accent1"/>
          <w:sz w:val="24"/>
          <w:lang w:val="es-ES"/>
        </w:rPr>
      </w:pPr>
      <w:r w:rsidRPr="00FA17BE">
        <w:rPr>
          <w:b/>
          <w:color w:val="4F81BD" w:themeColor="accent1"/>
          <w:sz w:val="24"/>
          <w:lang w:val="es-ES"/>
        </w:rPr>
        <w:t>Atrévanse a ser “</w:t>
      </w:r>
      <w:r w:rsidR="008702B1" w:rsidRPr="00FA17BE">
        <w:rPr>
          <w:b/>
          <w:color w:val="4F81BD" w:themeColor="accent1"/>
          <w:sz w:val="24"/>
          <w:lang w:val="es-ES"/>
        </w:rPr>
        <w:t>anaranjados</w:t>
      </w:r>
      <w:r w:rsidRPr="00FA17BE">
        <w:rPr>
          <w:b/>
          <w:color w:val="4F81BD" w:themeColor="accent1"/>
          <w:sz w:val="24"/>
          <w:lang w:val="es-ES"/>
        </w:rPr>
        <w:t>” en un mundo “gris”.</w:t>
      </w:r>
    </w:p>
    <w:p w:rsidR="003B32D4" w:rsidRDefault="003B32D4" w:rsidP="00C919AF">
      <w:pPr>
        <w:rPr>
          <w:color w:val="4F81BD" w:themeColor="accent1"/>
          <w:lang w:val="es-ES"/>
        </w:rPr>
      </w:pPr>
    </w:p>
    <w:p w:rsidR="00C919AF" w:rsidRPr="00494C5A" w:rsidRDefault="00E53B7A" w:rsidP="00C919AF">
      <w:pPr>
        <w:rPr>
          <w:color w:val="4F81BD" w:themeColor="accent1"/>
          <w:lang w:val="es-ES"/>
        </w:rPr>
      </w:pPr>
      <w:r w:rsidRPr="00E53B7A">
        <w:rPr>
          <w:color w:val="4F81BD" w:themeColor="accent1"/>
          <w:lang w:val="es-ES"/>
        </w:rPr>
        <w:t xml:space="preserve">Respirar rítmicamente de esa forma </w:t>
      </w:r>
      <w:r w:rsidR="008702B1">
        <w:rPr>
          <w:color w:val="4F81BD" w:themeColor="accent1"/>
          <w:lang w:val="es-ES"/>
        </w:rPr>
        <w:t>establece</w:t>
      </w:r>
      <w:r w:rsidRPr="00E53B7A">
        <w:rPr>
          <w:color w:val="4F81BD" w:themeColor="accent1"/>
          <w:lang w:val="es-ES"/>
        </w:rPr>
        <w:t xml:space="preserve"> un campo energ</w:t>
      </w:r>
      <w:r>
        <w:rPr>
          <w:color w:val="4F81BD" w:themeColor="accent1"/>
          <w:lang w:val="es-ES"/>
        </w:rPr>
        <w:t>étic</w:t>
      </w:r>
      <w:r w:rsidR="00171BA4">
        <w:rPr>
          <w:color w:val="4F81BD" w:themeColor="accent1"/>
          <w:lang w:val="es-ES"/>
        </w:rPr>
        <w:t>o</w:t>
      </w:r>
      <w:r>
        <w:rPr>
          <w:color w:val="4F81BD" w:themeColor="accent1"/>
          <w:lang w:val="es-ES"/>
        </w:rPr>
        <w:t xml:space="preserve"> que abre partes de </w:t>
      </w:r>
      <w:r w:rsidR="00171BA4">
        <w:rPr>
          <w:color w:val="4F81BD" w:themeColor="accent1"/>
          <w:lang w:val="es-ES"/>
        </w:rPr>
        <w:t xml:space="preserve">su corazón. Muchos de ustedes podrán decir: </w:t>
      </w:r>
      <w:r w:rsidR="00171BA4">
        <w:rPr>
          <w:color w:val="4F81BD" w:themeColor="accent1"/>
          <w:lang w:val="es-ES"/>
        </w:rPr>
        <w:t>“</w:t>
      </w:r>
      <w:r w:rsidR="00654C52">
        <w:rPr>
          <w:color w:val="4F81BD" w:themeColor="accent1"/>
          <w:lang w:val="es-ES"/>
        </w:rPr>
        <w:t>¡</w:t>
      </w:r>
      <w:r w:rsidR="00171BA4">
        <w:rPr>
          <w:color w:val="4F81BD" w:themeColor="accent1"/>
          <w:lang w:val="es-ES"/>
        </w:rPr>
        <w:t xml:space="preserve">Oh, eso es grandioso! Me encanta abrir mi corazón </w:t>
      </w:r>
      <w:r w:rsidR="008702B1">
        <w:rPr>
          <w:color w:val="4F81BD" w:themeColor="accent1"/>
          <w:lang w:val="es-ES"/>
        </w:rPr>
        <w:t xml:space="preserve">para </w:t>
      </w:r>
      <w:r w:rsidR="00171BA4">
        <w:rPr>
          <w:color w:val="4F81BD" w:themeColor="accent1"/>
          <w:lang w:val="es-ES"/>
        </w:rPr>
        <w:t xml:space="preserve">sentir y estar activo en el planeta.” </w:t>
      </w:r>
      <w:r w:rsidR="004C6A40">
        <w:rPr>
          <w:color w:val="4F81BD" w:themeColor="accent1"/>
          <w:lang w:val="es-ES"/>
        </w:rPr>
        <w:t xml:space="preserve"> Queridos, e</w:t>
      </w:r>
      <w:r w:rsidR="00171BA4">
        <w:rPr>
          <w:color w:val="4F81BD" w:themeColor="accent1"/>
          <w:lang w:val="es-ES"/>
        </w:rPr>
        <w:t>n</w:t>
      </w:r>
      <w:r w:rsidR="00171BA4">
        <w:rPr>
          <w:color w:val="4F81BD" w:themeColor="accent1"/>
          <w:lang w:val="es-ES"/>
        </w:rPr>
        <w:t xml:space="preserve"> realidad</w:t>
      </w:r>
      <w:r w:rsidR="00654C52">
        <w:rPr>
          <w:color w:val="4F81BD" w:themeColor="accent1"/>
          <w:lang w:val="es-ES"/>
        </w:rPr>
        <w:t>,</w:t>
      </w:r>
      <w:r w:rsidR="00171BA4">
        <w:rPr>
          <w:color w:val="4F81BD" w:themeColor="accent1"/>
          <w:lang w:val="es-ES"/>
        </w:rPr>
        <w:t xml:space="preserve"> la mayoría de ustedes </w:t>
      </w:r>
      <w:r w:rsidR="008702B1">
        <w:rPr>
          <w:color w:val="4F81BD" w:themeColor="accent1"/>
          <w:lang w:val="es-ES"/>
        </w:rPr>
        <w:t>llegaron sintiendo</w:t>
      </w:r>
      <w:r w:rsidR="00171BA4">
        <w:rPr>
          <w:color w:val="4F81BD" w:themeColor="accent1"/>
          <w:lang w:val="es-ES"/>
        </w:rPr>
        <w:t xml:space="preserve"> muy intensamente. Por </w:t>
      </w:r>
      <w:r w:rsidR="008702B1">
        <w:rPr>
          <w:color w:val="4F81BD" w:themeColor="accent1"/>
          <w:lang w:val="es-ES"/>
        </w:rPr>
        <w:t>largo</w:t>
      </w:r>
      <w:r w:rsidR="00171BA4">
        <w:rPr>
          <w:color w:val="4F81BD" w:themeColor="accent1"/>
          <w:lang w:val="es-ES"/>
        </w:rPr>
        <w:t xml:space="preserve"> tiempo ha </w:t>
      </w:r>
      <w:r w:rsidR="00DC56C5">
        <w:rPr>
          <w:color w:val="4F81BD" w:themeColor="accent1"/>
          <w:lang w:val="es-ES"/>
        </w:rPr>
        <w:t>sido incluso un poco</w:t>
      </w:r>
      <w:r w:rsidR="00171BA4">
        <w:rPr>
          <w:color w:val="4F81BD" w:themeColor="accent1"/>
          <w:lang w:val="es-ES"/>
        </w:rPr>
        <w:t xml:space="preserve"> más difícil que </w:t>
      </w:r>
      <w:r w:rsidR="00DC56C5">
        <w:rPr>
          <w:color w:val="4F81BD" w:themeColor="accent1"/>
          <w:lang w:val="es-ES"/>
        </w:rPr>
        <w:t>eso</w:t>
      </w:r>
      <w:r w:rsidR="00171BA4">
        <w:rPr>
          <w:color w:val="4F81BD" w:themeColor="accent1"/>
          <w:lang w:val="es-ES"/>
        </w:rPr>
        <w:t>. A</w:t>
      </w:r>
      <w:r w:rsidR="0061679C">
        <w:rPr>
          <w:color w:val="4F81BD" w:themeColor="accent1"/>
          <w:lang w:val="es-ES"/>
        </w:rPr>
        <w:t xml:space="preserve">lgunas veces ni siquiera </w:t>
      </w:r>
      <w:r w:rsidR="00510820">
        <w:rPr>
          <w:color w:val="4F81BD" w:themeColor="accent1"/>
          <w:lang w:val="es-ES"/>
        </w:rPr>
        <w:t>pueden lograrlo</w:t>
      </w:r>
      <w:r w:rsidR="0061679C">
        <w:rPr>
          <w:color w:val="4F81BD" w:themeColor="accent1"/>
          <w:lang w:val="es-ES"/>
        </w:rPr>
        <w:t xml:space="preserve"> porque se cierran</w:t>
      </w:r>
      <w:r w:rsidR="00DC56C5" w:rsidRPr="00DC56C5">
        <w:rPr>
          <w:color w:val="4F81BD" w:themeColor="accent1"/>
          <w:lang w:val="es-ES"/>
        </w:rPr>
        <w:t xml:space="preserve"> </w:t>
      </w:r>
      <w:r w:rsidR="00DC56C5">
        <w:rPr>
          <w:color w:val="4F81BD" w:themeColor="accent1"/>
          <w:lang w:val="es-ES"/>
        </w:rPr>
        <w:t>naturalmente</w:t>
      </w:r>
      <w:r w:rsidR="003B32D4">
        <w:rPr>
          <w:color w:val="4F81BD" w:themeColor="accent1"/>
          <w:lang w:val="es-ES"/>
        </w:rPr>
        <w:t>,</w:t>
      </w:r>
      <w:r w:rsidR="0061679C">
        <w:rPr>
          <w:color w:val="4F81BD" w:themeColor="accent1"/>
          <w:lang w:val="es-ES"/>
        </w:rPr>
        <w:t xml:space="preserve"> a </w:t>
      </w:r>
      <w:r w:rsidR="003B32D4">
        <w:rPr>
          <w:color w:val="4F81BD" w:themeColor="accent1"/>
          <w:lang w:val="es-ES"/>
        </w:rPr>
        <w:t>menudo</w:t>
      </w:r>
      <w:r w:rsidR="0061679C">
        <w:rPr>
          <w:color w:val="4F81BD" w:themeColor="accent1"/>
          <w:lang w:val="es-ES"/>
        </w:rPr>
        <w:t xml:space="preserve"> cuando la luz comienza a </w:t>
      </w:r>
      <w:r w:rsidR="00DC56C5">
        <w:rPr>
          <w:color w:val="4F81BD" w:themeColor="accent1"/>
          <w:lang w:val="es-ES"/>
        </w:rPr>
        <w:t>llegar</w:t>
      </w:r>
      <w:r w:rsidR="0061679C">
        <w:rPr>
          <w:color w:val="4F81BD" w:themeColor="accent1"/>
          <w:lang w:val="es-ES"/>
        </w:rPr>
        <w:t xml:space="preserve"> en su nivel más </w:t>
      </w:r>
      <w:r w:rsidR="00DC56C5">
        <w:rPr>
          <w:color w:val="4F81BD" w:themeColor="accent1"/>
          <w:lang w:val="es-ES"/>
        </w:rPr>
        <w:t>elevado</w:t>
      </w:r>
      <w:r w:rsidR="0061679C">
        <w:rPr>
          <w:color w:val="4F81BD" w:themeColor="accent1"/>
          <w:lang w:val="es-ES"/>
        </w:rPr>
        <w:t xml:space="preserve">. </w:t>
      </w:r>
      <w:r w:rsidR="00DC56C5">
        <w:rPr>
          <w:color w:val="4F81BD" w:themeColor="accent1"/>
          <w:lang w:val="es-ES"/>
        </w:rPr>
        <w:t>Y a</w:t>
      </w:r>
      <w:r w:rsidR="0061679C">
        <w:rPr>
          <w:color w:val="4F81BD" w:themeColor="accent1"/>
          <w:lang w:val="es-ES"/>
        </w:rPr>
        <w:t>quí están, buscando nuevas oportunidades y nuevas posibilidades</w:t>
      </w:r>
      <w:r w:rsidR="003B32D4">
        <w:rPr>
          <w:color w:val="4F81BD" w:themeColor="accent1"/>
          <w:lang w:val="es-ES"/>
        </w:rPr>
        <w:t>,</w:t>
      </w:r>
      <w:r w:rsidR="0061679C">
        <w:rPr>
          <w:color w:val="4F81BD" w:themeColor="accent1"/>
          <w:lang w:val="es-ES"/>
        </w:rPr>
        <w:t xml:space="preserve"> </w:t>
      </w:r>
      <w:r w:rsidR="00DC56C5">
        <w:rPr>
          <w:color w:val="4F81BD" w:themeColor="accent1"/>
          <w:lang w:val="es-ES"/>
        </w:rPr>
        <w:t>y por eso los desafiaremos</w:t>
      </w:r>
      <w:r w:rsidR="0061679C">
        <w:rPr>
          <w:color w:val="4F81BD" w:themeColor="accent1"/>
          <w:lang w:val="es-ES"/>
        </w:rPr>
        <w:t xml:space="preserve">: </w:t>
      </w:r>
      <w:r w:rsidR="00DC56C5">
        <w:rPr>
          <w:color w:val="4F81BD" w:themeColor="accent1"/>
          <w:lang w:val="es-ES"/>
        </w:rPr>
        <w:t>atrévanse</w:t>
      </w:r>
      <w:r w:rsidR="0061679C">
        <w:rPr>
          <w:color w:val="4F81BD" w:themeColor="accent1"/>
          <w:lang w:val="es-ES"/>
        </w:rPr>
        <w:t xml:space="preserve"> a hacer algo completamente </w:t>
      </w:r>
      <w:r w:rsidR="00F75063">
        <w:rPr>
          <w:color w:val="4F81BD" w:themeColor="accent1"/>
          <w:lang w:val="es-ES"/>
        </w:rPr>
        <w:t>distinto</w:t>
      </w:r>
      <w:r w:rsidR="0061679C">
        <w:rPr>
          <w:color w:val="4F81BD" w:themeColor="accent1"/>
          <w:lang w:val="es-ES"/>
        </w:rPr>
        <w:t xml:space="preserve">. </w:t>
      </w:r>
      <w:r w:rsidR="00DC56C5">
        <w:rPr>
          <w:color w:val="4F81BD" w:themeColor="accent1"/>
          <w:lang w:val="es-ES"/>
        </w:rPr>
        <w:t>E</w:t>
      </w:r>
      <w:r w:rsidR="0061679C">
        <w:rPr>
          <w:color w:val="4F81BD" w:themeColor="accent1"/>
          <w:lang w:val="es-ES"/>
        </w:rPr>
        <w:t xml:space="preserve">stán acostumbrados a </w:t>
      </w:r>
      <w:r w:rsidR="00DC56C5">
        <w:rPr>
          <w:color w:val="4F81BD" w:themeColor="accent1"/>
          <w:lang w:val="es-ES"/>
        </w:rPr>
        <w:t>tomar diariamente una misma ruta en camino a su trabajo</w:t>
      </w:r>
      <w:r w:rsidR="0061679C">
        <w:rPr>
          <w:color w:val="4F81BD" w:themeColor="accent1"/>
          <w:lang w:val="es-ES"/>
        </w:rPr>
        <w:t xml:space="preserve">. Ustedes viven aquí, su trabajo está allá y elijen la ruta más rápida y efectiva. Consideren </w:t>
      </w:r>
      <w:r w:rsidR="001841FF">
        <w:rPr>
          <w:color w:val="4F81BD" w:themeColor="accent1"/>
          <w:lang w:val="es-ES"/>
        </w:rPr>
        <w:t>conducir por un camino</w:t>
      </w:r>
      <w:r w:rsidR="0061679C">
        <w:rPr>
          <w:color w:val="4F81BD" w:themeColor="accent1"/>
          <w:lang w:val="es-ES"/>
        </w:rPr>
        <w:t xml:space="preserve"> </w:t>
      </w:r>
      <w:r w:rsidR="0061679C">
        <w:rPr>
          <w:color w:val="4F81BD" w:themeColor="accent1"/>
          <w:lang w:val="es-ES"/>
        </w:rPr>
        <w:t>di</w:t>
      </w:r>
      <w:r w:rsidR="003B32D4">
        <w:rPr>
          <w:color w:val="4F81BD" w:themeColor="accent1"/>
          <w:lang w:val="es-ES"/>
        </w:rPr>
        <w:t>ferente</w:t>
      </w:r>
      <w:r w:rsidR="0061679C">
        <w:rPr>
          <w:color w:val="4F81BD" w:themeColor="accent1"/>
          <w:lang w:val="es-ES"/>
        </w:rPr>
        <w:t xml:space="preserve"> </w:t>
      </w:r>
      <w:r w:rsidR="001841FF">
        <w:rPr>
          <w:color w:val="4F81BD" w:themeColor="accent1"/>
          <w:lang w:val="es-ES"/>
        </w:rPr>
        <w:t>cuando va</w:t>
      </w:r>
      <w:r w:rsidR="00DC56C5">
        <w:rPr>
          <w:color w:val="4F81BD" w:themeColor="accent1"/>
          <w:lang w:val="es-ES"/>
        </w:rPr>
        <w:t>ya</w:t>
      </w:r>
      <w:r w:rsidR="001841FF">
        <w:rPr>
          <w:color w:val="4F81BD" w:themeColor="accent1"/>
          <w:lang w:val="es-ES"/>
        </w:rPr>
        <w:t xml:space="preserve">n </w:t>
      </w:r>
      <w:r w:rsidR="00DC56C5">
        <w:rPr>
          <w:color w:val="4F81BD" w:themeColor="accent1"/>
          <w:lang w:val="es-ES"/>
        </w:rPr>
        <w:t>al trabajo</w:t>
      </w:r>
      <w:r w:rsidR="001841FF">
        <w:rPr>
          <w:color w:val="4F81BD" w:themeColor="accent1"/>
          <w:lang w:val="es-ES"/>
        </w:rPr>
        <w:t xml:space="preserve">. Hagan algo para cambiar sus patrones de energía durante los próximos tres a cuatro meses, pues ello </w:t>
      </w:r>
      <w:r w:rsidR="001841FF">
        <w:rPr>
          <w:color w:val="4F81BD" w:themeColor="accent1"/>
          <w:lang w:val="es-ES"/>
        </w:rPr>
        <w:t>l</w:t>
      </w:r>
      <w:r w:rsidR="003B32D4">
        <w:rPr>
          <w:color w:val="4F81BD" w:themeColor="accent1"/>
          <w:lang w:val="es-ES"/>
        </w:rPr>
        <w:t>o</w:t>
      </w:r>
      <w:r w:rsidR="001841FF">
        <w:rPr>
          <w:color w:val="4F81BD" w:themeColor="accent1"/>
          <w:lang w:val="es-ES"/>
        </w:rPr>
        <w:t>s</w:t>
      </w:r>
      <w:r w:rsidR="001841FF">
        <w:rPr>
          <w:color w:val="4F81BD" w:themeColor="accent1"/>
          <w:lang w:val="es-ES"/>
        </w:rPr>
        <w:t xml:space="preserve"> conducirá a un nuevo nivel de existencia. </w:t>
      </w:r>
      <w:r w:rsidR="00B83CD6">
        <w:rPr>
          <w:color w:val="4F81BD" w:themeColor="accent1"/>
          <w:lang w:val="es-ES"/>
        </w:rPr>
        <w:t xml:space="preserve">De hecho, ustedes </w:t>
      </w:r>
      <w:r w:rsidR="001841FF">
        <w:rPr>
          <w:color w:val="4F81BD" w:themeColor="accent1"/>
          <w:lang w:val="es-ES"/>
        </w:rPr>
        <w:t xml:space="preserve"> </w:t>
      </w:r>
      <w:r w:rsidR="00B83CD6">
        <w:rPr>
          <w:color w:val="4F81BD" w:themeColor="accent1"/>
          <w:lang w:val="es-ES"/>
        </w:rPr>
        <w:t xml:space="preserve">lo prepararon </w:t>
      </w:r>
      <w:r w:rsidR="001841FF">
        <w:rPr>
          <w:color w:val="4F81BD" w:themeColor="accent1"/>
          <w:lang w:val="es-ES"/>
        </w:rPr>
        <w:t xml:space="preserve">para </w:t>
      </w:r>
      <w:r w:rsidR="001841FF">
        <w:rPr>
          <w:color w:val="4F81BD" w:themeColor="accent1"/>
          <w:lang w:val="es-ES"/>
        </w:rPr>
        <w:t>s</w:t>
      </w:r>
      <w:r w:rsidR="003B32D4">
        <w:rPr>
          <w:color w:val="4F81BD" w:themeColor="accent1"/>
          <w:lang w:val="es-ES"/>
        </w:rPr>
        <w:t>í</w:t>
      </w:r>
      <w:r w:rsidR="001841FF">
        <w:rPr>
          <w:color w:val="4F81BD" w:themeColor="accent1"/>
          <w:lang w:val="es-ES"/>
        </w:rPr>
        <w:t xml:space="preserve"> mismos </w:t>
      </w:r>
      <w:r w:rsidR="001841FF">
        <w:rPr>
          <w:color w:val="4F81BD" w:themeColor="accent1"/>
          <w:lang w:val="es-ES"/>
        </w:rPr>
        <w:lastRenderedPageBreak/>
        <w:t xml:space="preserve">porque sabían </w:t>
      </w:r>
      <w:r w:rsidR="00B83CD6">
        <w:rPr>
          <w:color w:val="4F81BD" w:themeColor="accent1"/>
          <w:lang w:val="es-ES"/>
        </w:rPr>
        <w:t>lo que se necesitaba para</w:t>
      </w:r>
      <w:r w:rsidR="001841FF">
        <w:rPr>
          <w:color w:val="4F81BD" w:themeColor="accent1"/>
          <w:lang w:val="es-ES"/>
        </w:rPr>
        <w:t xml:space="preserve"> </w:t>
      </w:r>
      <w:r w:rsidR="00B83CD6">
        <w:rPr>
          <w:color w:val="4F81BD" w:themeColor="accent1"/>
          <w:lang w:val="es-ES"/>
        </w:rPr>
        <w:t xml:space="preserve">entrar en </w:t>
      </w:r>
      <w:r w:rsidR="001841FF">
        <w:rPr>
          <w:color w:val="4F81BD" w:themeColor="accent1"/>
          <w:lang w:val="es-ES"/>
        </w:rPr>
        <w:t>es</w:t>
      </w:r>
      <w:r w:rsidR="00B83CD6">
        <w:rPr>
          <w:color w:val="4F81BD" w:themeColor="accent1"/>
          <w:lang w:val="es-ES"/>
        </w:rPr>
        <w:t>t</w:t>
      </w:r>
      <w:r w:rsidR="001841FF">
        <w:rPr>
          <w:color w:val="4F81BD" w:themeColor="accent1"/>
          <w:lang w:val="es-ES"/>
        </w:rPr>
        <w:t xml:space="preserve">a energía. Sin embargo, mientras avanzan hacia ello, </w:t>
      </w:r>
      <w:r w:rsidR="00B83CD6">
        <w:rPr>
          <w:color w:val="4F81BD" w:themeColor="accent1"/>
          <w:lang w:val="es-ES"/>
        </w:rPr>
        <w:t>la necesidad de protección se sigue presentando</w:t>
      </w:r>
      <w:r w:rsidR="001841FF">
        <w:rPr>
          <w:color w:val="4F81BD" w:themeColor="accent1"/>
          <w:lang w:val="es-ES"/>
        </w:rPr>
        <w:t>. Combinada con la ol</w:t>
      </w:r>
      <w:r w:rsidR="00510820">
        <w:rPr>
          <w:color w:val="4F81BD" w:themeColor="accent1"/>
          <w:lang w:val="es-ES"/>
        </w:rPr>
        <w:t>ead</w:t>
      </w:r>
      <w:r w:rsidR="001841FF">
        <w:rPr>
          <w:color w:val="4F81BD" w:themeColor="accent1"/>
          <w:lang w:val="es-ES"/>
        </w:rPr>
        <w:t xml:space="preserve">a de frustración </w:t>
      </w:r>
      <w:r w:rsidR="00B83CD6">
        <w:rPr>
          <w:color w:val="4F81BD" w:themeColor="accent1"/>
          <w:lang w:val="es-ES"/>
        </w:rPr>
        <w:t>d</w:t>
      </w:r>
      <w:r w:rsidR="001841FF">
        <w:rPr>
          <w:color w:val="4F81BD" w:themeColor="accent1"/>
          <w:lang w:val="es-ES"/>
        </w:rPr>
        <w:t xml:space="preserve">el planeta, resulta un poco temible abrir sus corazones a toda esa energía. </w:t>
      </w:r>
      <w:r w:rsidR="003B32D4">
        <w:rPr>
          <w:color w:val="4F81BD" w:themeColor="accent1"/>
          <w:lang w:val="es-ES"/>
        </w:rPr>
        <w:t>Queridos, l</w:t>
      </w:r>
      <w:r w:rsidR="001841FF">
        <w:rPr>
          <w:color w:val="4F81BD" w:themeColor="accent1"/>
          <w:lang w:val="es-ES"/>
        </w:rPr>
        <w:t>es</w:t>
      </w:r>
      <w:r w:rsidR="001841FF">
        <w:rPr>
          <w:color w:val="4F81BD" w:themeColor="accent1"/>
          <w:lang w:val="es-ES"/>
        </w:rPr>
        <w:t xml:space="preserve"> decimos que está </w:t>
      </w:r>
      <w:r w:rsidR="00B83CD6">
        <w:rPr>
          <w:color w:val="4F81BD" w:themeColor="accent1"/>
          <w:lang w:val="es-ES"/>
        </w:rPr>
        <w:t>ahí</w:t>
      </w:r>
      <w:r w:rsidR="001841FF">
        <w:rPr>
          <w:color w:val="4F81BD" w:themeColor="accent1"/>
          <w:lang w:val="es-ES"/>
        </w:rPr>
        <w:t xml:space="preserve"> para ustedes. Antes que nada, simplemente les pedimos que hagan algo </w:t>
      </w:r>
      <w:r w:rsidR="001841FF">
        <w:rPr>
          <w:color w:val="4F81BD" w:themeColor="accent1"/>
          <w:lang w:val="es-ES"/>
        </w:rPr>
        <w:t>diferente</w:t>
      </w:r>
      <w:r w:rsidR="001841FF">
        <w:rPr>
          <w:color w:val="4F81BD" w:themeColor="accent1"/>
          <w:lang w:val="es-ES"/>
        </w:rPr>
        <w:t xml:space="preserve">, cualquier cosa. </w:t>
      </w:r>
      <w:r w:rsidR="001841FF" w:rsidRPr="00F66EB8">
        <w:rPr>
          <w:color w:val="4F81BD" w:themeColor="accent1"/>
          <w:lang w:val="es-AR"/>
        </w:rPr>
        <w:t xml:space="preserve">Cada día </w:t>
      </w:r>
      <w:r w:rsidR="00B83CD6" w:rsidRPr="00F66EB8">
        <w:rPr>
          <w:color w:val="4F81BD" w:themeColor="accent1"/>
          <w:lang w:val="es-AR"/>
        </w:rPr>
        <w:t>al despertar</w:t>
      </w:r>
      <w:r w:rsidR="001841FF" w:rsidRPr="00F66EB8">
        <w:rPr>
          <w:color w:val="4F81BD" w:themeColor="accent1"/>
          <w:lang w:val="es-AR"/>
        </w:rPr>
        <w:t xml:space="preserve">, </w:t>
      </w:r>
      <w:r w:rsidR="00B83CD6" w:rsidRPr="00F66EB8">
        <w:rPr>
          <w:color w:val="4F81BD" w:themeColor="accent1"/>
          <w:lang w:val="es-AR"/>
        </w:rPr>
        <w:t xml:space="preserve">cuando </w:t>
      </w:r>
      <w:r w:rsidR="001841FF" w:rsidRPr="00F66EB8">
        <w:rPr>
          <w:color w:val="4F81BD" w:themeColor="accent1"/>
          <w:lang w:val="es-AR"/>
        </w:rPr>
        <w:t xml:space="preserve">vayan </w:t>
      </w:r>
      <w:r w:rsidR="00B83CD6" w:rsidRPr="00F66EB8">
        <w:rPr>
          <w:color w:val="4F81BD" w:themeColor="accent1"/>
          <w:lang w:val="es-AR"/>
        </w:rPr>
        <w:t>a la cafetera</w:t>
      </w:r>
      <w:r w:rsidR="00FF52C9">
        <w:rPr>
          <w:color w:val="4F81BD" w:themeColor="accent1"/>
          <w:lang w:val="es-AR"/>
        </w:rPr>
        <w:t xml:space="preserve"> </w:t>
      </w:r>
      <w:r w:rsidR="00FF52C9">
        <w:rPr>
          <w:color w:val="4F81BD" w:themeColor="accent1"/>
          <w:lang w:val="es-AR"/>
        </w:rPr>
        <w:t>de siempre</w:t>
      </w:r>
      <w:r w:rsidR="001841FF" w:rsidRPr="00F66EB8">
        <w:rPr>
          <w:color w:val="4F81BD" w:themeColor="accent1"/>
          <w:lang w:val="es-AR"/>
        </w:rPr>
        <w:t xml:space="preserve"> </w:t>
      </w:r>
      <w:r w:rsidR="001841FF" w:rsidRPr="00F66EB8">
        <w:rPr>
          <w:color w:val="4F81BD" w:themeColor="accent1"/>
          <w:lang w:val="es-AR"/>
        </w:rPr>
        <w:t xml:space="preserve">y </w:t>
      </w:r>
      <w:r w:rsidR="00B83CD6" w:rsidRPr="00F66EB8">
        <w:rPr>
          <w:color w:val="4F81BD" w:themeColor="accent1"/>
          <w:lang w:val="es-AR"/>
        </w:rPr>
        <w:t>saquen</w:t>
      </w:r>
      <w:r w:rsidR="001841FF" w:rsidRPr="00F66EB8">
        <w:rPr>
          <w:color w:val="4F81BD" w:themeColor="accent1"/>
          <w:lang w:val="es-AR"/>
        </w:rPr>
        <w:t xml:space="preserve"> su taza preferida…  </w:t>
      </w:r>
      <w:r w:rsidR="001841FF">
        <w:rPr>
          <w:color w:val="4F81BD" w:themeColor="accent1"/>
          <w:lang w:val="es-ES"/>
        </w:rPr>
        <w:t xml:space="preserve">hagan algo </w:t>
      </w:r>
      <w:r w:rsidR="000B7871">
        <w:rPr>
          <w:color w:val="4F81BD" w:themeColor="accent1"/>
          <w:lang w:val="es-ES"/>
        </w:rPr>
        <w:t>diferente</w:t>
      </w:r>
      <w:r w:rsidR="001841FF">
        <w:rPr>
          <w:color w:val="4F81BD" w:themeColor="accent1"/>
          <w:lang w:val="es-ES"/>
        </w:rPr>
        <w:t xml:space="preserve">. Cambien sus patrones </w:t>
      </w:r>
      <w:r w:rsidR="00B83CD6">
        <w:rPr>
          <w:color w:val="4F81BD" w:themeColor="accent1"/>
          <w:lang w:val="es-ES"/>
        </w:rPr>
        <w:t>de conducta y</w:t>
      </w:r>
      <w:r w:rsidR="001841FF">
        <w:rPr>
          <w:color w:val="4F81BD" w:themeColor="accent1"/>
          <w:lang w:val="es-ES"/>
        </w:rPr>
        <w:t xml:space="preserve"> </w:t>
      </w:r>
      <w:r w:rsidR="00B83CD6">
        <w:rPr>
          <w:color w:val="4F81BD" w:themeColor="accent1"/>
          <w:lang w:val="es-ES"/>
        </w:rPr>
        <w:t>verán que</w:t>
      </w:r>
      <w:r w:rsidR="001841FF">
        <w:rPr>
          <w:color w:val="4F81BD" w:themeColor="accent1"/>
          <w:lang w:val="es-ES"/>
        </w:rPr>
        <w:t xml:space="preserve"> mágicamente </w:t>
      </w:r>
      <w:r w:rsidR="00B83CD6">
        <w:rPr>
          <w:color w:val="4F81BD" w:themeColor="accent1"/>
          <w:lang w:val="es-ES"/>
        </w:rPr>
        <w:t>comenza</w:t>
      </w:r>
      <w:r w:rsidR="00C155F3">
        <w:rPr>
          <w:color w:val="4F81BD" w:themeColor="accent1"/>
          <w:lang w:val="es-ES"/>
        </w:rPr>
        <w:t>r</w:t>
      </w:r>
      <w:r w:rsidR="00B83CD6">
        <w:rPr>
          <w:color w:val="4F81BD" w:themeColor="accent1"/>
          <w:lang w:val="es-ES"/>
        </w:rPr>
        <w:t>án</w:t>
      </w:r>
      <w:r w:rsidR="001841FF">
        <w:rPr>
          <w:color w:val="4F81BD" w:themeColor="accent1"/>
          <w:lang w:val="es-ES"/>
        </w:rPr>
        <w:t xml:space="preserve"> a reconocer nuevas oportunidades. Las oportunidades han estado allí todo el tiempo</w:t>
      </w:r>
      <w:r w:rsidR="00FF52C9">
        <w:rPr>
          <w:color w:val="4F81BD" w:themeColor="accent1"/>
          <w:lang w:val="es-ES"/>
        </w:rPr>
        <w:t>,</w:t>
      </w:r>
      <w:r w:rsidR="001841FF">
        <w:rPr>
          <w:color w:val="4F81BD" w:themeColor="accent1"/>
          <w:lang w:val="es-ES"/>
        </w:rPr>
        <w:t xml:space="preserve"> pero cuando siguen</w:t>
      </w:r>
      <w:r w:rsidR="00C155F3">
        <w:rPr>
          <w:color w:val="4F81BD" w:themeColor="accent1"/>
          <w:lang w:val="es-ES"/>
        </w:rPr>
        <w:t xml:space="preserve"> con</w:t>
      </w:r>
      <w:r w:rsidR="001841FF">
        <w:rPr>
          <w:color w:val="4F81BD" w:themeColor="accent1"/>
          <w:lang w:val="es-ES"/>
        </w:rPr>
        <w:t xml:space="preserve"> sus patrones </w:t>
      </w:r>
      <w:r w:rsidR="00C155F3">
        <w:rPr>
          <w:color w:val="4F81BD" w:themeColor="accent1"/>
          <w:lang w:val="es-ES"/>
        </w:rPr>
        <w:t>acostumbrados</w:t>
      </w:r>
      <w:r w:rsidR="001841FF">
        <w:rPr>
          <w:color w:val="4F81BD" w:themeColor="accent1"/>
          <w:lang w:val="es-ES"/>
        </w:rPr>
        <w:t xml:space="preserve"> o el sendero de menor resistencia, no </w:t>
      </w:r>
      <w:r w:rsidR="00C155F3">
        <w:rPr>
          <w:color w:val="4F81BD" w:themeColor="accent1"/>
          <w:lang w:val="es-ES"/>
        </w:rPr>
        <w:t xml:space="preserve">buscan hacerlo de otra </w:t>
      </w:r>
      <w:r w:rsidR="00FF52C9">
        <w:rPr>
          <w:color w:val="4F81BD" w:themeColor="accent1"/>
          <w:lang w:val="es-ES"/>
        </w:rPr>
        <w:t>manera</w:t>
      </w:r>
      <w:r w:rsidR="001841FF">
        <w:rPr>
          <w:color w:val="4F81BD" w:themeColor="accent1"/>
          <w:lang w:val="es-ES"/>
        </w:rPr>
        <w:t xml:space="preserve">. Su cerebro funciona exactamente de la misma </w:t>
      </w:r>
      <w:r w:rsidR="00FF52C9">
        <w:rPr>
          <w:color w:val="4F81BD" w:themeColor="accent1"/>
          <w:lang w:val="es-ES"/>
        </w:rPr>
        <w:t>forma</w:t>
      </w:r>
      <w:r w:rsidR="001841FF">
        <w:rPr>
          <w:color w:val="4F81BD" w:themeColor="accent1"/>
          <w:lang w:val="es-ES"/>
        </w:rPr>
        <w:t xml:space="preserve">. Si pudieran seguir </w:t>
      </w:r>
      <w:r w:rsidR="00C155F3">
        <w:rPr>
          <w:color w:val="4F81BD" w:themeColor="accent1"/>
          <w:lang w:val="es-ES"/>
        </w:rPr>
        <w:t>las rutas</w:t>
      </w:r>
      <w:r w:rsidR="001841FF">
        <w:rPr>
          <w:color w:val="4F81BD" w:themeColor="accent1"/>
          <w:lang w:val="es-ES"/>
        </w:rPr>
        <w:t xml:space="preserve"> sináptic</w:t>
      </w:r>
      <w:r w:rsidR="00C155F3">
        <w:rPr>
          <w:color w:val="4F81BD" w:themeColor="accent1"/>
          <w:lang w:val="es-ES"/>
        </w:rPr>
        <w:t>as</w:t>
      </w:r>
      <w:r w:rsidR="001841FF">
        <w:rPr>
          <w:color w:val="4F81BD" w:themeColor="accent1"/>
          <w:lang w:val="es-ES"/>
        </w:rPr>
        <w:t xml:space="preserve"> de un pensamiento cuando </w:t>
      </w:r>
      <w:r w:rsidR="00C155F3">
        <w:rPr>
          <w:color w:val="4F81BD" w:themeColor="accent1"/>
          <w:lang w:val="es-ES"/>
        </w:rPr>
        <w:t>re</w:t>
      </w:r>
      <w:r w:rsidR="001841FF">
        <w:rPr>
          <w:color w:val="4F81BD" w:themeColor="accent1"/>
          <w:lang w:val="es-ES"/>
        </w:rPr>
        <w:t xml:space="preserve">corre su cerebro, </w:t>
      </w:r>
      <w:r w:rsidR="007573FC">
        <w:rPr>
          <w:color w:val="4F81BD" w:themeColor="accent1"/>
          <w:lang w:val="es-ES"/>
        </w:rPr>
        <w:t>verían que e</w:t>
      </w:r>
      <w:r w:rsidR="00C155F3">
        <w:rPr>
          <w:color w:val="4F81BD" w:themeColor="accent1"/>
          <w:lang w:val="es-ES"/>
        </w:rPr>
        <w:t>ste</w:t>
      </w:r>
      <w:r w:rsidR="00C155F3">
        <w:rPr>
          <w:color w:val="4F81BD" w:themeColor="accent1"/>
          <w:lang w:val="es-ES"/>
        </w:rPr>
        <w:t xml:space="preserve"> </w:t>
      </w:r>
      <w:r w:rsidR="00494C5A">
        <w:rPr>
          <w:color w:val="4F81BD" w:themeColor="accent1"/>
          <w:lang w:val="es-ES"/>
        </w:rPr>
        <w:t xml:space="preserve">construye </w:t>
      </w:r>
      <w:r w:rsidR="00C155F3">
        <w:rPr>
          <w:color w:val="4F81BD" w:themeColor="accent1"/>
          <w:lang w:val="es-ES"/>
        </w:rPr>
        <w:t>esas rutas</w:t>
      </w:r>
      <w:r w:rsidR="00494C5A">
        <w:rPr>
          <w:color w:val="4F81BD" w:themeColor="accent1"/>
          <w:lang w:val="es-ES"/>
        </w:rPr>
        <w:t xml:space="preserve"> y el </w:t>
      </w:r>
      <w:r w:rsidR="00C155F3">
        <w:rPr>
          <w:color w:val="4F81BD" w:themeColor="accent1"/>
          <w:lang w:val="es-ES"/>
        </w:rPr>
        <w:t>siguiente</w:t>
      </w:r>
      <w:r w:rsidR="00494C5A">
        <w:rPr>
          <w:color w:val="4F81BD" w:themeColor="accent1"/>
          <w:lang w:val="es-ES"/>
        </w:rPr>
        <w:t xml:space="preserve"> pensamiento que </w:t>
      </w:r>
      <w:r w:rsidR="00C155F3">
        <w:rPr>
          <w:color w:val="4F81BD" w:themeColor="accent1"/>
          <w:lang w:val="es-ES"/>
        </w:rPr>
        <w:t>tengan</w:t>
      </w:r>
      <w:r w:rsidR="00494C5A">
        <w:rPr>
          <w:color w:val="4F81BD" w:themeColor="accent1"/>
          <w:lang w:val="es-ES"/>
        </w:rPr>
        <w:t xml:space="preserve"> automáticamente </w:t>
      </w:r>
      <w:r w:rsidR="00C155F3">
        <w:rPr>
          <w:color w:val="4F81BD" w:themeColor="accent1"/>
          <w:lang w:val="es-ES"/>
        </w:rPr>
        <w:t xml:space="preserve">seguirá la misma </w:t>
      </w:r>
      <w:r w:rsidR="00510820">
        <w:rPr>
          <w:color w:val="4F81BD" w:themeColor="accent1"/>
          <w:lang w:val="es-ES"/>
        </w:rPr>
        <w:t>vía</w:t>
      </w:r>
      <w:r w:rsidR="00494C5A">
        <w:rPr>
          <w:color w:val="4F81BD" w:themeColor="accent1"/>
          <w:lang w:val="es-ES"/>
        </w:rPr>
        <w:t xml:space="preserve">. </w:t>
      </w:r>
      <w:r w:rsidR="00494C5A" w:rsidRPr="00494C5A">
        <w:rPr>
          <w:color w:val="4F81BD" w:themeColor="accent1"/>
          <w:lang w:val="es-ES"/>
        </w:rPr>
        <w:t xml:space="preserve">Hagan algo diferente.  Deténganse por un </w:t>
      </w:r>
      <w:r w:rsidR="00C155F3">
        <w:rPr>
          <w:color w:val="4F81BD" w:themeColor="accent1"/>
          <w:lang w:val="es-ES"/>
        </w:rPr>
        <w:t>instante</w:t>
      </w:r>
      <w:r w:rsidR="00494C5A" w:rsidRPr="00494C5A">
        <w:rPr>
          <w:color w:val="4F81BD" w:themeColor="accent1"/>
          <w:lang w:val="es-ES"/>
        </w:rPr>
        <w:t xml:space="preserve"> y cambien su comportamiento. </w:t>
      </w:r>
    </w:p>
    <w:p w:rsidR="0061679C" w:rsidRPr="00494C5A" w:rsidRDefault="0061679C" w:rsidP="00C919AF">
      <w:pPr>
        <w:rPr>
          <w:color w:val="4F81BD" w:themeColor="accent1"/>
          <w:lang w:val="es-ES"/>
        </w:rPr>
      </w:pPr>
    </w:p>
    <w:p w:rsidR="00C919AF" w:rsidRPr="00FA17BE" w:rsidRDefault="00494C5A" w:rsidP="00C919AF">
      <w:pPr>
        <w:rPr>
          <w:b/>
          <w:color w:val="4F81BD" w:themeColor="accent1"/>
          <w:sz w:val="24"/>
          <w:lang w:val="es-ES"/>
        </w:rPr>
      </w:pPr>
      <w:r w:rsidRPr="00FA17BE">
        <w:rPr>
          <w:b/>
          <w:color w:val="4F81BD" w:themeColor="accent1"/>
          <w:sz w:val="24"/>
          <w:lang w:val="es-ES"/>
        </w:rPr>
        <w:t xml:space="preserve">Hagan algo </w:t>
      </w:r>
      <w:r w:rsidR="00FF1A22" w:rsidRPr="00FA17BE">
        <w:rPr>
          <w:b/>
          <w:color w:val="4F81BD" w:themeColor="accent1"/>
          <w:sz w:val="24"/>
          <w:lang w:val="es-ES"/>
        </w:rPr>
        <w:t>diferente</w:t>
      </w:r>
    </w:p>
    <w:p w:rsidR="00494C5A" w:rsidRPr="00FF1A22" w:rsidRDefault="00494C5A" w:rsidP="00C919AF">
      <w:pPr>
        <w:rPr>
          <w:b/>
          <w:color w:val="4F81BD" w:themeColor="accent1"/>
          <w:lang w:val="es-ES"/>
        </w:rPr>
      </w:pPr>
    </w:p>
    <w:p w:rsidR="00C919AF" w:rsidRPr="009E128F" w:rsidRDefault="000C5360" w:rsidP="00DB1C25">
      <w:pPr>
        <w:rPr>
          <w:color w:val="4F81BD" w:themeColor="accent1"/>
          <w:lang w:val="es-AR"/>
        </w:rPr>
      </w:pPr>
      <w:r w:rsidRPr="007B3FFF">
        <w:rPr>
          <w:color w:val="4F81BD" w:themeColor="accent1"/>
          <w:lang w:val="es-ES"/>
        </w:rPr>
        <w:t xml:space="preserve">Respiren, </w:t>
      </w:r>
      <w:r w:rsidR="009F1DBC" w:rsidRPr="007B3FFF">
        <w:rPr>
          <w:color w:val="4F81BD" w:themeColor="accent1"/>
          <w:lang w:val="es-ES"/>
        </w:rPr>
        <w:t xml:space="preserve">queridos. </w:t>
      </w:r>
      <w:r w:rsidR="009F1DBC" w:rsidRPr="009F1DBC">
        <w:rPr>
          <w:color w:val="4F81BD" w:themeColor="accent1"/>
          <w:lang w:val="es-ES"/>
        </w:rPr>
        <w:t xml:space="preserve">Están comenzando a </w:t>
      </w:r>
      <w:r w:rsidR="007E5459">
        <w:rPr>
          <w:color w:val="4F81BD" w:themeColor="accent1"/>
          <w:lang w:val="es-ES"/>
        </w:rPr>
        <w:t>comprenderlo</w:t>
      </w:r>
      <w:r w:rsidR="009F1DBC" w:rsidRPr="009F1DBC">
        <w:rPr>
          <w:color w:val="4F81BD" w:themeColor="accent1"/>
          <w:lang w:val="es-ES"/>
        </w:rPr>
        <w:t xml:space="preserve"> ¿no es cierto?  La clave está en hacer algo </w:t>
      </w:r>
      <w:r w:rsidR="007E5459">
        <w:rPr>
          <w:color w:val="4F81BD" w:themeColor="accent1"/>
          <w:lang w:val="es-ES"/>
        </w:rPr>
        <w:t>diferente</w:t>
      </w:r>
      <w:r w:rsidR="009F1DBC" w:rsidRPr="009F1DBC">
        <w:rPr>
          <w:color w:val="4F81BD" w:themeColor="accent1"/>
          <w:lang w:val="es-ES"/>
        </w:rPr>
        <w:t>. Comiencen con algo pequeño, simplemente cambien sus patrones diarios y observen lo que ocurre.</w:t>
      </w:r>
      <w:r w:rsidR="009F1DBC">
        <w:rPr>
          <w:color w:val="4F81BD" w:themeColor="accent1"/>
          <w:lang w:val="es-ES"/>
        </w:rPr>
        <w:t xml:space="preserve"> Cuando se trata de personas, ustedes </w:t>
      </w:r>
      <w:r w:rsidR="007E5459">
        <w:rPr>
          <w:color w:val="4F81BD" w:themeColor="accent1"/>
          <w:lang w:val="es-ES"/>
        </w:rPr>
        <w:t>normalmente</w:t>
      </w:r>
      <w:r>
        <w:rPr>
          <w:color w:val="4F81BD" w:themeColor="accent1"/>
          <w:lang w:val="es-ES"/>
        </w:rPr>
        <w:t xml:space="preserve"> </w:t>
      </w:r>
      <w:r w:rsidR="009F1DBC">
        <w:rPr>
          <w:color w:val="4F81BD" w:themeColor="accent1"/>
          <w:lang w:val="es-ES"/>
        </w:rPr>
        <w:t>tienen la misma reacción o</w:t>
      </w:r>
      <w:r w:rsidR="009F1DBC" w:rsidRPr="009F1DBC">
        <w:rPr>
          <w:color w:val="4F81BD" w:themeColor="accent1"/>
          <w:lang w:val="es-ES"/>
        </w:rPr>
        <w:t xml:space="preserve"> </w:t>
      </w:r>
      <w:r w:rsidR="009F1DBC" w:rsidRPr="009F1DBC">
        <w:rPr>
          <w:color w:val="4F81BD" w:themeColor="accent1"/>
          <w:lang w:val="es-ES"/>
        </w:rPr>
        <w:t xml:space="preserve"> </w:t>
      </w:r>
      <w:r>
        <w:rPr>
          <w:color w:val="4F81BD" w:themeColor="accent1"/>
          <w:lang w:val="es-ES"/>
        </w:rPr>
        <w:t>activan la</w:t>
      </w:r>
      <w:r w:rsidR="007E5459">
        <w:rPr>
          <w:color w:val="4F81BD" w:themeColor="accent1"/>
          <w:lang w:val="es-ES"/>
        </w:rPr>
        <w:t>s</w:t>
      </w:r>
      <w:r>
        <w:rPr>
          <w:color w:val="4F81BD" w:themeColor="accent1"/>
          <w:lang w:val="es-ES"/>
        </w:rPr>
        <w:t xml:space="preserve"> misma</w:t>
      </w:r>
      <w:r w:rsidR="00510820">
        <w:rPr>
          <w:color w:val="4F81BD" w:themeColor="accent1"/>
          <w:lang w:val="es-ES"/>
        </w:rPr>
        <w:t>s</w:t>
      </w:r>
      <w:r>
        <w:rPr>
          <w:color w:val="4F81BD" w:themeColor="accent1"/>
          <w:lang w:val="es-ES"/>
        </w:rPr>
        <w:t xml:space="preserve"> </w:t>
      </w:r>
      <w:r w:rsidR="007E5459">
        <w:rPr>
          <w:color w:val="4F81BD" w:themeColor="accent1"/>
          <w:lang w:val="es-ES"/>
        </w:rPr>
        <w:t>emociones</w:t>
      </w:r>
      <w:r>
        <w:rPr>
          <w:color w:val="4F81BD" w:themeColor="accent1"/>
          <w:lang w:val="es-ES"/>
        </w:rPr>
        <w:t xml:space="preserve"> todo el tiempo. Cambien su energía y hagan algo </w:t>
      </w:r>
      <w:r>
        <w:rPr>
          <w:color w:val="4F81BD" w:themeColor="accent1"/>
          <w:lang w:val="es-ES"/>
        </w:rPr>
        <w:t>diferente</w:t>
      </w:r>
      <w:r>
        <w:rPr>
          <w:color w:val="4F81BD" w:themeColor="accent1"/>
          <w:lang w:val="es-ES"/>
        </w:rPr>
        <w:t xml:space="preserve">. Anímense a desafiar a alguien cuando entra por la puerta. Siempre podrán </w:t>
      </w:r>
      <w:r>
        <w:rPr>
          <w:color w:val="4F81BD" w:themeColor="accent1"/>
          <w:lang w:val="es-ES"/>
        </w:rPr>
        <w:t>recobrarse</w:t>
      </w:r>
      <w:r w:rsidR="007C5637">
        <w:rPr>
          <w:color w:val="4F81BD" w:themeColor="accent1"/>
          <w:lang w:val="es-ES"/>
        </w:rPr>
        <w:t xml:space="preserve"> volviendo</w:t>
      </w:r>
      <w:r w:rsidR="00A953BE">
        <w:rPr>
          <w:color w:val="4F81BD" w:themeColor="accent1"/>
          <w:lang w:val="es-ES"/>
        </w:rPr>
        <w:t xml:space="preserve"> atrás y d</w:t>
      </w:r>
      <w:r w:rsidR="007C5637">
        <w:rPr>
          <w:color w:val="4F81BD" w:themeColor="accent1"/>
          <w:lang w:val="es-ES"/>
        </w:rPr>
        <w:t>iciendo</w:t>
      </w:r>
      <w:r>
        <w:rPr>
          <w:color w:val="4F81BD" w:themeColor="accent1"/>
          <w:lang w:val="es-ES"/>
        </w:rPr>
        <w:t>: “Oh, no quise decir eso. Solo estaba jugando contigo.” Si no</w:t>
      </w:r>
      <w:r>
        <w:rPr>
          <w:color w:val="4F81BD" w:themeColor="accent1"/>
          <w:lang w:val="es-ES"/>
        </w:rPr>
        <w:t xml:space="preserve"> </w:t>
      </w:r>
      <w:r w:rsidR="00AE2B42">
        <w:rPr>
          <w:color w:val="4F81BD" w:themeColor="accent1"/>
          <w:lang w:val="es-ES"/>
        </w:rPr>
        <w:t>se</w:t>
      </w:r>
      <w:r w:rsidR="00AE2B42">
        <w:rPr>
          <w:color w:val="4F81BD" w:themeColor="accent1"/>
          <w:lang w:val="es-ES"/>
        </w:rPr>
        <w:t xml:space="preserve"> </w:t>
      </w:r>
      <w:r>
        <w:rPr>
          <w:color w:val="4F81BD" w:themeColor="accent1"/>
          <w:lang w:val="es-ES"/>
        </w:rPr>
        <w:t xml:space="preserve">salen de la norma, su norma los atrapará. Están avanzando hacia un estado </w:t>
      </w:r>
      <w:r w:rsidR="001E0409">
        <w:rPr>
          <w:color w:val="4F81BD" w:themeColor="accent1"/>
          <w:lang w:val="es-ES"/>
        </w:rPr>
        <w:t>vibratorio</w:t>
      </w:r>
      <w:r>
        <w:rPr>
          <w:color w:val="4F81BD" w:themeColor="accent1"/>
          <w:lang w:val="es-ES"/>
        </w:rPr>
        <w:t xml:space="preserve"> </w:t>
      </w:r>
      <w:r w:rsidR="001E0409">
        <w:rPr>
          <w:color w:val="4F81BD" w:themeColor="accent1"/>
          <w:lang w:val="es-ES"/>
        </w:rPr>
        <w:t>totalmente</w:t>
      </w:r>
      <w:r>
        <w:rPr>
          <w:color w:val="4F81BD" w:themeColor="accent1"/>
          <w:lang w:val="es-ES"/>
        </w:rPr>
        <w:t xml:space="preserve"> nuevo, </w:t>
      </w:r>
      <w:r w:rsidR="004B2A1B">
        <w:rPr>
          <w:color w:val="4F81BD" w:themeColor="accent1"/>
          <w:lang w:val="es-ES"/>
        </w:rPr>
        <w:t>esa</w:t>
      </w:r>
      <w:r w:rsidR="004B2A1B">
        <w:rPr>
          <w:color w:val="4F81BD" w:themeColor="accent1"/>
          <w:lang w:val="es-ES"/>
        </w:rPr>
        <w:t xml:space="preserve"> es la</w:t>
      </w:r>
      <w:r>
        <w:rPr>
          <w:color w:val="4F81BD" w:themeColor="accent1"/>
          <w:lang w:val="es-ES"/>
        </w:rPr>
        <w:t xml:space="preserve"> razón</w:t>
      </w:r>
      <w:r w:rsidR="004B2A1B">
        <w:rPr>
          <w:color w:val="4F81BD" w:themeColor="accent1"/>
          <w:lang w:val="es-ES"/>
        </w:rPr>
        <w:t xml:space="preserve"> por la </w:t>
      </w:r>
      <w:r w:rsidR="004B2A1B">
        <w:rPr>
          <w:color w:val="4F81BD" w:themeColor="accent1"/>
          <w:lang w:val="es-ES"/>
        </w:rPr>
        <w:t>que</w:t>
      </w:r>
      <w:r>
        <w:rPr>
          <w:color w:val="4F81BD" w:themeColor="accent1"/>
          <w:lang w:val="es-ES"/>
        </w:rPr>
        <w:t xml:space="preserve"> los estamos ayudando a equilibrar el aspecto femenino. </w:t>
      </w:r>
      <w:r w:rsidRPr="00427E0B">
        <w:rPr>
          <w:color w:val="4F81BD" w:themeColor="accent1"/>
          <w:lang w:val="es-ES"/>
        </w:rPr>
        <w:t xml:space="preserve">La energía femenina está </w:t>
      </w:r>
      <w:r w:rsidR="001E0409">
        <w:rPr>
          <w:color w:val="4F81BD" w:themeColor="accent1"/>
          <w:lang w:val="es-ES"/>
        </w:rPr>
        <w:t>llegando al</w:t>
      </w:r>
      <w:r w:rsidRPr="00427E0B">
        <w:rPr>
          <w:color w:val="4F81BD" w:themeColor="accent1"/>
          <w:lang w:val="es-ES"/>
        </w:rPr>
        <w:t xml:space="preserve"> planeta y</w:t>
      </w:r>
      <w:r w:rsidR="00427E0B">
        <w:rPr>
          <w:color w:val="4F81BD" w:themeColor="accent1"/>
          <w:lang w:val="es-ES"/>
        </w:rPr>
        <w:t xml:space="preserve"> </w:t>
      </w:r>
      <w:r w:rsidR="001E0409">
        <w:rPr>
          <w:color w:val="4F81BD" w:themeColor="accent1"/>
          <w:lang w:val="es-ES"/>
        </w:rPr>
        <w:t>equilibrando de una manera totalmente nueva</w:t>
      </w:r>
      <w:r w:rsidR="00427E0B">
        <w:rPr>
          <w:color w:val="4F81BD" w:themeColor="accent1"/>
          <w:lang w:val="es-ES"/>
        </w:rPr>
        <w:t xml:space="preserve">. No se trata de una energía </w:t>
      </w:r>
      <w:r w:rsidR="001E0409">
        <w:rPr>
          <w:color w:val="4F81BD" w:themeColor="accent1"/>
          <w:lang w:val="es-ES"/>
        </w:rPr>
        <w:t>fuerte</w:t>
      </w:r>
      <w:r w:rsidR="00427E0B">
        <w:rPr>
          <w:color w:val="4F81BD" w:themeColor="accent1"/>
          <w:lang w:val="es-ES"/>
        </w:rPr>
        <w:t xml:space="preserve"> </w:t>
      </w:r>
      <w:r w:rsidR="00510820">
        <w:rPr>
          <w:color w:val="4F81BD" w:themeColor="accent1"/>
          <w:lang w:val="es-ES"/>
        </w:rPr>
        <w:t>y</w:t>
      </w:r>
      <w:r w:rsidR="00453BD8">
        <w:rPr>
          <w:color w:val="4F81BD" w:themeColor="accent1"/>
          <w:lang w:val="es-ES"/>
        </w:rPr>
        <w:t>,</w:t>
      </w:r>
      <w:r w:rsidR="00510820">
        <w:rPr>
          <w:color w:val="4F81BD" w:themeColor="accent1"/>
          <w:lang w:val="es-ES"/>
        </w:rPr>
        <w:t xml:space="preserve"> </w:t>
      </w:r>
      <w:r w:rsidR="00427E0B">
        <w:rPr>
          <w:color w:val="4F81BD" w:themeColor="accent1"/>
          <w:lang w:val="es-ES"/>
        </w:rPr>
        <w:t>sin embargo</w:t>
      </w:r>
      <w:r w:rsidR="00510820">
        <w:rPr>
          <w:color w:val="4F81BD" w:themeColor="accent1"/>
          <w:lang w:val="es-ES"/>
        </w:rPr>
        <w:t>,</w:t>
      </w:r>
      <w:r w:rsidR="00427E0B">
        <w:rPr>
          <w:color w:val="4F81BD" w:themeColor="accent1"/>
          <w:lang w:val="es-ES"/>
        </w:rPr>
        <w:t xml:space="preserve"> es poderosa. </w:t>
      </w:r>
      <w:r w:rsidR="001E0409">
        <w:rPr>
          <w:color w:val="4F81BD" w:themeColor="accent1"/>
          <w:lang w:val="es-ES"/>
        </w:rPr>
        <w:t>Existe una</w:t>
      </w:r>
      <w:r w:rsidR="004B2A1B">
        <w:rPr>
          <w:color w:val="4F81BD" w:themeColor="accent1"/>
          <w:lang w:val="es-ES"/>
        </w:rPr>
        <w:t xml:space="preserve"> </w:t>
      </w:r>
      <w:r w:rsidR="00427E0B">
        <w:rPr>
          <w:color w:val="4F81BD" w:themeColor="accent1"/>
          <w:lang w:val="es-ES"/>
        </w:rPr>
        <w:t xml:space="preserve">diferencia </w:t>
      </w:r>
      <w:r w:rsidR="001E0409">
        <w:rPr>
          <w:color w:val="4F81BD" w:themeColor="accent1"/>
          <w:lang w:val="es-ES"/>
        </w:rPr>
        <w:t xml:space="preserve">tan grande </w:t>
      </w:r>
      <w:r w:rsidR="00427E0B">
        <w:rPr>
          <w:color w:val="4F81BD" w:themeColor="accent1"/>
          <w:lang w:val="es-ES"/>
        </w:rPr>
        <w:t xml:space="preserve">entre fuerza y poder que mucha gente no puede </w:t>
      </w:r>
      <w:r w:rsidR="001E0409">
        <w:rPr>
          <w:color w:val="4F81BD" w:themeColor="accent1"/>
          <w:lang w:val="es-ES"/>
        </w:rPr>
        <w:t>conectarlas</w:t>
      </w:r>
      <w:r w:rsidR="00427E0B">
        <w:rPr>
          <w:color w:val="4F81BD" w:themeColor="accent1"/>
          <w:lang w:val="es-ES"/>
        </w:rPr>
        <w:t xml:space="preserve">. Observen lo que ocurre. Comprenden que </w:t>
      </w:r>
      <w:r w:rsidR="00427E0B">
        <w:rPr>
          <w:color w:val="4F81BD" w:themeColor="accent1"/>
          <w:lang w:val="es-ES"/>
        </w:rPr>
        <w:t>todos desean</w:t>
      </w:r>
      <w:r w:rsidR="00453BD8" w:rsidRPr="00453BD8">
        <w:rPr>
          <w:color w:val="4F81BD" w:themeColor="accent1"/>
          <w:lang w:val="es-ES"/>
        </w:rPr>
        <w:t xml:space="preserve"> </w:t>
      </w:r>
      <w:r w:rsidR="00453BD8">
        <w:rPr>
          <w:color w:val="4F81BD" w:themeColor="accent1"/>
          <w:lang w:val="es-ES"/>
        </w:rPr>
        <w:t>un mundo pacífico</w:t>
      </w:r>
      <w:r w:rsidR="00427E0B">
        <w:rPr>
          <w:color w:val="4F81BD" w:themeColor="accent1"/>
          <w:lang w:val="es-ES"/>
        </w:rPr>
        <w:t>, pero ¿qué se necesita para lograr</w:t>
      </w:r>
      <w:r w:rsidR="00453BD8">
        <w:rPr>
          <w:color w:val="4F81BD" w:themeColor="accent1"/>
          <w:lang w:val="es-ES"/>
        </w:rPr>
        <w:t xml:space="preserve"> </w:t>
      </w:r>
      <w:r w:rsidR="00427E0B">
        <w:rPr>
          <w:color w:val="4F81BD" w:themeColor="accent1"/>
          <w:lang w:val="es-ES"/>
        </w:rPr>
        <w:t>esa paz? La palabra “paz”</w:t>
      </w:r>
      <w:r w:rsidR="00453BD8">
        <w:rPr>
          <w:color w:val="4F81BD" w:themeColor="accent1"/>
          <w:lang w:val="es-ES"/>
        </w:rPr>
        <w:t xml:space="preserve"> </w:t>
      </w:r>
      <w:r w:rsidR="00427E0B">
        <w:rPr>
          <w:color w:val="4F81BD" w:themeColor="accent1"/>
          <w:lang w:val="es-ES"/>
        </w:rPr>
        <w:t xml:space="preserve">realmente señala la falta de algo, de alguna manera la expresión “en paz” es una declaración negativa. </w:t>
      </w:r>
      <w:r w:rsidR="00453BD8">
        <w:rPr>
          <w:color w:val="4F81BD" w:themeColor="accent1"/>
          <w:lang w:val="es-ES"/>
        </w:rPr>
        <w:t>¿Y</w:t>
      </w:r>
      <w:r w:rsidR="00453BD8">
        <w:rPr>
          <w:color w:val="4F81BD" w:themeColor="accent1"/>
          <w:lang w:val="es-ES"/>
        </w:rPr>
        <w:t xml:space="preserve"> si pudie</w:t>
      </w:r>
      <w:r w:rsidR="00427E0B">
        <w:rPr>
          <w:color w:val="4F81BD" w:themeColor="accent1"/>
          <w:lang w:val="es-ES"/>
        </w:rPr>
        <w:t xml:space="preserve">ran decir </w:t>
      </w:r>
      <w:r w:rsidR="001E0409">
        <w:rPr>
          <w:color w:val="4F81BD" w:themeColor="accent1"/>
          <w:lang w:val="es-ES"/>
        </w:rPr>
        <w:t xml:space="preserve">“amor” </w:t>
      </w:r>
      <w:r w:rsidR="00427E0B">
        <w:rPr>
          <w:color w:val="4F81BD" w:themeColor="accent1"/>
          <w:lang w:val="es-ES"/>
        </w:rPr>
        <w:t>en su lugar</w:t>
      </w:r>
      <w:r w:rsidR="00453BD8">
        <w:rPr>
          <w:color w:val="4F81BD" w:themeColor="accent1"/>
          <w:lang w:val="es-ES"/>
        </w:rPr>
        <w:t xml:space="preserve">? </w:t>
      </w:r>
      <w:r w:rsidR="00427E0B">
        <w:rPr>
          <w:color w:val="4F81BD" w:themeColor="accent1"/>
          <w:lang w:val="es-ES"/>
        </w:rPr>
        <w:t xml:space="preserve"> </w:t>
      </w:r>
      <w:r w:rsidR="004D11D1">
        <w:rPr>
          <w:color w:val="4F81BD" w:themeColor="accent1"/>
          <w:lang w:val="es-ES"/>
        </w:rPr>
        <w:t>¿</w:t>
      </w:r>
      <w:r w:rsidR="00427E0B">
        <w:rPr>
          <w:color w:val="4F81BD" w:themeColor="accent1"/>
          <w:lang w:val="es-ES"/>
        </w:rPr>
        <w:t>Y si hubiera amor en el planeta</w:t>
      </w:r>
      <w:r w:rsidR="00DB1C25">
        <w:rPr>
          <w:color w:val="4F81BD" w:themeColor="accent1"/>
          <w:lang w:val="es-ES"/>
        </w:rPr>
        <w:t xml:space="preserve"> en vez de guerra, discusiones, y las políticas locas </w:t>
      </w:r>
      <w:r w:rsidR="0067400A">
        <w:rPr>
          <w:color w:val="4F81BD" w:themeColor="accent1"/>
          <w:lang w:val="es-ES"/>
        </w:rPr>
        <w:t xml:space="preserve">en las </w:t>
      </w:r>
      <w:r w:rsidR="0067400A">
        <w:rPr>
          <w:color w:val="4F81BD" w:themeColor="accent1"/>
          <w:lang w:val="es-ES"/>
        </w:rPr>
        <w:t xml:space="preserve">que </w:t>
      </w:r>
      <w:r w:rsidR="00A953BE">
        <w:rPr>
          <w:color w:val="4F81BD" w:themeColor="accent1"/>
          <w:lang w:val="es-ES"/>
        </w:rPr>
        <w:t>se involucran</w:t>
      </w:r>
      <w:r w:rsidR="00DB1C25">
        <w:rPr>
          <w:color w:val="4F81BD" w:themeColor="accent1"/>
          <w:lang w:val="es-ES"/>
        </w:rPr>
        <w:t xml:space="preserve">? Ustedes pueden sostener ese amor, queridos. Ustedes lo trajeron desde el Hogar y cada uno tiene </w:t>
      </w:r>
      <w:r w:rsidR="004D11D1">
        <w:rPr>
          <w:color w:val="4F81BD" w:themeColor="accent1"/>
          <w:lang w:val="es-ES"/>
        </w:rPr>
        <w:t>que desempeñar su</w:t>
      </w:r>
      <w:r w:rsidR="00DB1C25">
        <w:rPr>
          <w:color w:val="4F81BD" w:themeColor="accent1"/>
          <w:lang w:val="es-ES"/>
        </w:rPr>
        <w:t xml:space="preserve"> rol especial en esa energía. Estamos aquí </w:t>
      </w:r>
      <w:r w:rsidR="004D11D1">
        <w:rPr>
          <w:color w:val="4F81BD" w:themeColor="accent1"/>
          <w:lang w:val="es-ES"/>
        </w:rPr>
        <w:t>trabajando</w:t>
      </w:r>
      <w:r w:rsidR="00DB1C25">
        <w:rPr>
          <w:color w:val="4F81BD" w:themeColor="accent1"/>
          <w:lang w:val="es-ES"/>
        </w:rPr>
        <w:t xml:space="preserve"> para animarlos y ayudarlos a dar esos pasos. Para todos ustedes, la nueva información  que </w:t>
      </w:r>
      <w:r w:rsidR="004D11D1">
        <w:rPr>
          <w:color w:val="4F81BD" w:themeColor="accent1"/>
          <w:lang w:val="es-ES"/>
        </w:rPr>
        <w:t>les compartimos</w:t>
      </w:r>
      <w:r w:rsidR="00DB1C25">
        <w:rPr>
          <w:color w:val="4F81BD" w:themeColor="accent1"/>
          <w:lang w:val="es-ES"/>
        </w:rPr>
        <w:t xml:space="preserve"> es que </w:t>
      </w:r>
      <w:r w:rsidR="004D11D1">
        <w:rPr>
          <w:color w:val="4F81BD" w:themeColor="accent1"/>
          <w:lang w:val="es-ES"/>
        </w:rPr>
        <w:t>se encamin</w:t>
      </w:r>
      <w:r w:rsidR="00510820">
        <w:rPr>
          <w:color w:val="4F81BD" w:themeColor="accent1"/>
          <w:lang w:val="es-ES"/>
        </w:rPr>
        <w:t>a</w:t>
      </w:r>
      <w:r w:rsidR="004D11D1">
        <w:rPr>
          <w:color w:val="4F81BD" w:themeColor="accent1"/>
          <w:lang w:val="es-ES"/>
        </w:rPr>
        <w:t>n</w:t>
      </w:r>
      <w:r w:rsidR="00DB1C25">
        <w:rPr>
          <w:color w:val="4F81BD" w:themeColor="accent1"/>
          <w:lang w:val="es-ES"/>
        </w:rPr>
        <w:t xml:space="preserve"> hacia este nuevo, más amable y pacífico mundo </w:t>
      </w:r>
      <w:r w:rsidR="004D11D1">
        <w:rPr>
          <w:color w:val="4F81BD" w:themeColor="accent1"/>
          <w:lang w:val="es-ES"/>
        </w:rPr>
        <w:t xml:space="preserve">lleno </w:t>
      </w:r>
      <w:r w:rsidR="00DB1C25">
        <w:rPr>
          <w:color w:val="4F81BD" w:themeColor="accent1"/>
          <w:lang w:val="es-ES"/>
        </w:rPr>
        <w:t xml:space="preserve">de amor. Ese es el sueño original que todos ustedes compartieron y es lo que esperaban lograr al </w:t>
      </w:r>
      <w:r w:rsidR="004D11D1">
        <w:rPr>
          <w:color w:val="4F81BD" w:themeColor="accent1"/>
          <w:lang w:val="es-ES"/>
        </w:rPr>
        <w:t>entrar en</w:t>
      </w:r>
      <w:r w:rsidR="00DB1C25">
        <w:rPr>
          <w:color w:val="4F81BD" w:themeColor="accent1"/>
          <w:lang w:val="es-ES"/>
        </w:rPr>
        <w:t xml:space="preserve"> la quinta dimensión. En cambio</w:t>
      </w:r>
      <w:r w:rsidR="00A953BE">
        <w:rPr>
          <w:color w:val="4F81BD" w:themeColor="accent1"/>
          <w:lang w:val="es-ES"/>
        </w:rPr>
        <w:t>,</w:t>
      </w:r>
      <w:r w:rsidR="00DB1C25">
        <w:rPr>
          <w:color w:val="4F81BD" w:themeColor="accent1"/>
          <w:lang w:val="es-ES"/>
        </w:rPr>
        <w:t xml:space="preserve"> lo que experimentaron fue muy parecido a la tercera dimensión debido a que arrastraron consigo todas sus formas de hacer las cosas hacia la quinta dimensión. </w:t>
      </w:r>
      <w:r w:rsidR="005748AA">
        <w:rPr>
          <w:color w:val="4F81BD" w:themeColor="accent1"/>
          <w:lang w:val="es-ES"/>
        </w:rPr>
        <w:t xml:space="preserve">Aprendieron </w:t>
      </w:r>
      <w:r w:rsidR="004D11D1">
        <w:rPr>
          <w:color w:val="4F81BD" w:themeColor="accent1"/>
          <w:lang w:val="es-ES"/>
        </w:rPr>
        <w:t>a</w:t>
      </w:r>
      <w:r w:rsidR="005748AA">
        <w:rPr>
          <w:color w:val="4F81BD" w:themeColor="accent1"/>
          <w:lang w:val="es-ES"/>
        </w:rPr>
        <w:t xml:space="preserve"> encontrar el sendero de menor resistencia y lo </w:t>
      </w:r>
      <w:r w:rsidR="004D11D1">
        <w:rPr>
          <w:color w:val="4F81BD" w:themeColor="accent1"/>
          <w:lang w:val="es-ES"/>
        </w:rPr>
        <w:t>implementaron</w:t>
      </w:r>
      <w:r w:rsidR="005748AA">
        <w:rPr>
          <w:color w:val="4F81BD" w:themeColor="accent1"/>
          <w:lang w:val="es-ES"/>
        </w:rPr>
        <w:t>. Pensamos que es gracioso</w:t>
      </w:r>
      <w:r w:rsidR="00510820">
        <w:rPr>
          <w:color w:val="4F81BD" w:themeColor="accent1"/>
          <w:lang w:val="es-ES"/>
        </w:rPr>
        <w:t xml:space="preserve"> que consiguiera</w:t>
      </w:r>
      <w:r w:rsidR="00EF01DA">
        <w:rPr>
          <w:color w:val="4F81BD" w:themeColor="accent1"/>
          <w:lang w:val="es-ES"/>
        </w:rPr>
        <w:t xml:space="preserve">n </w:t>
      </w:r>
      <w:r w:rsidR="00510820">
        <w:rPr>
          <w:color w:val="4F81BD" w:themeColor="accent1"/>
          <w:lang w:val="es-ES"/>
        </w:rPr>
        <w:t>superar</w:t>
      </w:r>
      <w:r w:rsidR="00EF01DA">
        <w:rPr>
          <w:color w:val="4F81BD" w:themeColor="accent1"/>
          <w:lang w:val="es-ES"/>
        </w:rPr>
        <w:t xml:space="preserve"> esos problemas</w:t>
      </w:r>
      <w:r w:rsidR="009D6EB7">
        <w:rPr>
          <w:color w:val="4F81BD" w:themeColor="accent1"/>
          <w:lang w:val="es-ES"/>
        </w:rPr>
        <w:t xml:space="preserve"> y</w:t>
      </w:r>
      <w:r w:rsidR="00EF01DA">
        <w:rPr>
          <w:color w:val="4F81BD" w:themeColor="accent1"/>
          <w:lang w:val="es-ES"/>
        </w:rPr>
        <w:t xml:space="preserve"> luego lo</w:t>
      </w:r>
      <w:r w:rsidR="004D11D1">
        <w:rPr>
          <w:color w:val="4F81BD" w:themeColor="accent1"/>
          <w:lang w:val="es-ES"/>
        </w:rPr>
        <w:t>s</w:t>
      </w:r>
      <w:r w:rsidR="00EF01DA">
        <w:rPr>
          <w:color w:val="4F81BD" w:themeColor="accent1"/>
          <w:lang w:val="es-ES"/>
        </w:rPr>
        <w:t xml:space="preserve"> </w:t>
      </w:r>
      <w:r w:rsidR="00EF01DA">
        <w:rPr>
          <w:color w:val="4F81BD" w:themeColor="accent1"/>
          <w:lang w:val="es-ES"/>
        </w:rPr>
        <w:t>recrear</w:t>
      </w:r>
      <w:r w:rsidR="009D6EB7">
        <w:rPr>
          <w:color w:val="4F81BD" w:themeColor="accent1"/>
          <w:lang w:val="es-ES"/>
        </w:rPr>
        <w:t>a</w:t>
      </w:r>
      <w:r w:rsidR="00EF01DA">
        <w:rPr>
          <w:color w:val="4F81BD" w:themeColor="accent1"/>
          <w:lang w:val="es-ES"/>
        </w:rPr>
        <w:t>n</w:t>
      </w:r>
      <w:r w:rsidR="00EF01DA">
        <w:rPr>
          <w:color w:val="4F81BD" w:themeColor="accent1"/>
          <w:lang w:val="es-ES"/>
        </w:rPr>
        <w:t xml:space="preserve"> aquí cuando no </w:t>
      </w:r>
      <w:r w:rsidR="004D11D1">
        <w:rPr>
          <w:color w:val="4F81BD" w:themeColor="accent1"/>
          <w:lang w:val="es-ES"/>
        </w:rPr>
        <w:t>son</w:t>
      </w:r>
      <w:r w:rsidR="00EF01DA">
        <w:rPr>
          <w:color w:val="4F81BD" w:themeColor="accent1"/>
          <w:lang w:val="es-ES"/>
        </w:rPr>
        <w:t xml:space="preserve"> necesario</w:t>
      </w:r>
      <w:r w:rsidR="004D11D1">
        <w:rPr>
          <w:color w:val="4F81BD" w:themeColor="accent1"/>
          <w:lang w:val="es-ES"/>
        </w:rPr>
        <w:t>s</w:t>
      </w:r>
      <w:r w:rsidR="00AC7C72">
        <w:rPr>
          <w:color w:val="4F81BD" w:themeColor="accent1"/>
          <w:lang w:val="es-ES"/>
        </w:rPr>
        <w:t>,</w:t>
      </w:r>
      <w:r w:rsidR="00EF01DA">
        <w:rPr>
          <w:color w:val="4F81BD" w:themeColor="accent1"/>
          <w:lang w:val="es-ES"/>
        </w:rPr>
        <w:t xml:space="preserve"> ni real</w:t>
      </w:r>
      <w:r w:rsidR="004D11D1">
        <w:rPr>
          <w:color w:val="4F81BD" w:themeColor="accent1"/>
          <w:lang w:val="es-ES"/>
        </w:rPr>
        <w:t>es</w:t>
      </w:r>
      <w:r w:rsidR="00EF01DA">
        <w:rPr>
          <w:color w:val="4F81BD" w:themeColor="accent1"/>
          <w:lang w:val="es-ES"/>
        </w:rPr>
        <w:t xml:space="preserve">. Ustedes están </w:t>
      </w:r>
      <w:r w:rsidR="009E2AEB">
        <w:rPr>
          <w:color w:val="4F81BD" w:themeColor="accent1"/>
          <w:lang w:val="es-ES"/>
        </w:rPr>
        <w:t>muy</w:t>
      </w:r>
      <w:r w:rsidR="00EF01DA">
        <w:rPr>
          <w:color w:val="4F81BD" w:themeColor="accent1"/>
          <w:lang w:val="es-ES"/>
        </w:rPr>
        <w:t xml:space="preserve"> acostumbrados a </w:t>
      </w:r>
      <w:r w:rsidR="009E2AEB">
        <w:rPr>
          <w:color w:val="4F81BD" w:themeColor="accent1"/>
          <w:lang w:val="es-ES"/>
        </w:rPr>
        <w:t>ello</w:t>
      </w:r>
      <w:r w:rsidR="009339BE">
        <w:rPr>
          <w:color w:val="4F81BD" w:themeColor="accent1"/>
          <w:lang w:val="es-ES"/>
        </w:rPr>
        <w:t>,</w:t>
      </w:r>
      <w:r w:rsidR="00EF01DA">
        <w:rPr>
          <w:color w:val="4F81BD" w:themeColor="accent1"/>
          <w:lang w:val="es-ES"/>
        </w:rPr>
        <w:t xml:space="preserve"> pero</w:t>
      </w:r>
      <w:r w:rsidR="00EF01DA">
        <w:rPr>
          <w:color w:val="4F81BD" w:themeColor="accent1"/>
          <w:lang w:val="es-ES"/>
        </w:rPr>
        <w:t xml:space="preserve"> </w:t>
      </w:r>
      <w:r w:rsidR="009D6EB7">
        <w:rPr>
          <w:color w:val="4F81BD" w:themeColor="accent1"/>
          <w:lang w:val="es-ES"/>
        </w:rPr>
        <w:t>eso</w:t>
      </w:r>
      <w:r w:rsidR="009D6EB7">
        <w:rPr>
          <w:color w:val="4F81BD" w:themeColor="accent1"/>
          <w:lang w:val="es-ES"/>
        </w:rPr>
        <w:t xml:space="preserve"> </w:t>
      </w:r>
      <w:r w:rsidR="00EF01DA">
        <w:rPr>
          <w:color w:val="4F81BD" w:themeColor="accent1"/>
          <w:lang w:val="es-ES"/>
        </w:rPr>
        <w:t xml:space="preserve">está cambiando, así que </w:t>
      </w:r>
      <w:r w:rsidR="009E2AEB">
        <w:rPr>
          <w:color w:val="4F81BD" w:themeColor="accent1"/>
          <w:lang w:val="es-ES"/>
        </w:rPr>
        <w:t>atrévanse</w:t>
      </w:r>
      <w:r w:rsidR="00EF01DA">
        <w:rPr>
          <w:color w:val="4F81BD" w:themeColor="accent1"/>
          <w:lang w:val="es-ES"/>
        </w:rPr>
        <w:t xml:space="preserve"> a hacer algo </w:t>
      </w:r>
      <w:r w:rsidR="009E2AEB">
        <w:rPr>
          <w:color w:val="4F81BD" w:themeColor="accent1"/>
          <w:lang w:val="es-ES"/>
        </w:rPr>
        <w:t>diferente</w:t>
      </w:r>
      <w:r w:rsidR="00EF01DA">
        <w:rPr>
          <w:color w:val="4F81BD" w:themeColor="accent1"/>
          <w:lang w:val="es-ES"/>
        </w:rPr>
        <w:t>. Cambien sus sentimientos sólo por un momento. Siempre pueden dar marcha atrás y decir</w:t>
      </w:r>
      <w:r w:rsidR="000C48E1">
        <w:rPr>
          <w:color w:val="4F81BD" w:themeColor="accent1"/>
          <w:lang w:val="es-ES"/>
        </w:rPr>
        <w:t>:</w:t>
      </w:r>
      <w:r w:rsidR="00EF01DA">
        <w:rPr>
          <w:color w:val="4F81BD" w:themeColor="accent1"/>
          <w:lang w:val="es-ES"/>
        </w:rPr>
        <w:t xml:space="preserve"> “Oh, no </w:t>
      </w:r>
      <w:r w:rsidR="009D6EB7">
        <w:rPr>
          <w:color w:val="4F81BD" w:themeColor="accent1"/>
          <w:lang w:val="es-ES"/>
        </w:rPr>
        <w:t xml:space="preserve">tiene </w:t>
      </w:r>
      <w:r w:rsidR="00EF01DA">
        <w:rPr>
          <w:color w:val="4F81BD" w:themeColor="accent1"/>
          <w:lang w:val="es-ES"/>
        </w:rPr>
        <w:t>importa</w:t>
      </w:r>
      <w:r w:rsidR="009D6EB7">
        <w:rPr>
          <w:color w:val="4F81BD" w:themeColor="accent1"/>
          <w:lang w:val="es-ES"/>
        </w:rPr>
        <w:t>ncia.</w:t>
      </w:r>
      <w:r w:rsidR="00EF01DA">
        <w:rPr>
          <w:color w:val="4F81BD" w:themeColor="accent1"/>
          <w:lang w:val="es-ES"/>
        </w:rPr>
        <w:t>”</w:t>
      </w:r>
      <w:r w:rsidR="00EF01DA">
        <w:rPr>
          <w:color w:val="4F81BD" w:themeColor="accent1"/>
          <w:lang w:val="es-ES"/>
        </w:rPr>
        <w:t xml:space="preserve"> </w:t>
      </w:r>
      <w:r w:rsidR="009E2AEB" w:rsidRPr="00AC7C72">
        <w:rPr>
          <w:color w:val="4F81BD" w:themeColor="accent1"/>
          <w:lang w:val="es-ES"/>
        </w:rPr>
        <w:t>Traten de hacer</w:t>
      </w:r>
      <w:r w:rsidR="00EF01DA" w:rsidRPr="00AC7C72">
        <w:rPr>
          <w:color w:val="4F81BD" w:themeColor="accent1"/>
          <w:lang w:val="es-ES"/>
        </w:rPr>
        <w:t xml:space="preserve"> algo nuevo</w:t>
      </w:r>
      <w:r w:rsidR="00EF01DA" w:rsidRPr="009E128F">
        <w:rPr>
          <w:color w:val="4F81BD" w:themeColor="accent1"/>
          <w:lang w:val="es-AR"/>
        </w:rPr>
        <w:t>.</w:t>
      </w:r>
    </w:p>
    <w:p w:rsidR="009F1DBC" w:rsidRPr="009E128F" w:rsidRDefault="009F1DBC" w:rsidP="00C919AF">
      <w:pPr>
        <w:rPr>
          <w:b/>
          <w:sz w:val="24"/>
          <w:lang w:val="es-AR"/>
        </w:rPr>
      </w:pPr>
    </w:p>
    <w:p w:rsidR="00C919AF" w:rsidRPr="00FA17BE" w:rsidRDefault="0010413A" w:rsidP="00C919AF">
      <w:pPr>
        <w:rPr>
          <w:b/>
          <w:color w:val="4F81BD" w:themeColor="accent1"/>
          <w:sz w:val="24"/>
          <w:lang w:val="es-ES"/>
        </w:rPr>
      </w:pPr>
      <w:r w:rsidRPr="00FA17BE">
        <w:rPr>
          <w:b/>
          <w:color w:val="4F81BD" w:themeColor="accent1"/>
          <w:sz w:val="24"/>
          <w:lang w:val="es-ES"/>
        </w:rPr>
        <w:t>Un mundo amoroso</w:t>
      </w:r>
    </w:p>
    <w:p w:rsidR="0010413A" w:rsidRPr="009E128F" w:rsidRDefault="0010413A" w:rsidP="00C919AF">
      <w:pPr>
        <w:rPr>
          <w:b/>
          <w:color w:val="4F81BD" w:themeColor="accent1"/>
          <w:lang w:val="es-AR"/>
        </w:rPr>
      </w:pPr>
    </w:p>
    <w:p w:rsidR="00C919AF" w:rsidRPr="00AC7C72" w:rsidRDefault="005E1F1D" w:rsidP="00C919AF">
      <w:pPr>
        <w:rPr>
          <w:color w:val="4F81BD" w:themeColor="accent1"/>
          <w:lang w:val="es-ES"/>
        </w:rPr>
      </w:pPr>
      <w:r w:rsidRPr="005E1F1D">
        <w:rPr>
          <w:color w:val="4F81BD" w:themeColor="accent1"/>
          <w:lang w:val="es-ES"/>
        </w:rPr>
        <w:t>Lo que ocurrió durante la ol</w:t>
      </w:r>
      <w:r w:rsidR="00AC7C72">
        <w:rPr>
          <w:color w:val="4F81BD" w:themeColor="accent1"/>
          <w:lang w:val="es-ES"/>
        </w:rPr>
        <w:t>ead</w:t>
      </w:r>
      <w:r w:rsidRPr="005E1F1D">
        <w:rPr>
          <w:color w:val="4F81BD" w:themeColor="accent1"/>
          <w:lang w:val="es-ES"/>
        </w:rPr>
        <w:t>a de energ</w:t>
      </w:r>
      <w:r>
        <w:rPr>
          <w:color w:val="4F81BD" w:themeColor="accent1"/>
          <w:lang w:val="es-ES"/>
        </w:rPr>
        <w:t>ía del 4</w:t>
      </w:r>
      <w:r w:rsidR="009D6EB7">
        <w:rPr>
          <w:color w:val="4F81BD" w:themeColor="accent1"/>
          <w:lang w:val="es-ES"/>
        </w:rPr>
        <w:t xml:space="preserve"> al </w:t>
      </w:r>
      <w:r>
        <w:rPr>
          <w:color w:val="4F81BD" w:themeColor="accent1"/>
          <w:lang w:val="es-ES"/>
        </w:rPr>
        <w:t>17 de marzo, trajo un nuevo nivel de resistencia al planeta Tierra.</w:t>
      </w:r>
      <w:r w:rsidR="00110CD4">
        <w:rPr>
          <w:color w:val="4F81BD" w:themeColor="accent1"/>
          <w:lang w:val="es-ES"/>
        </w:rPr>
        <w:t xml:space="preserve">  </w:t>
      </w:r>
      <w:r w:rsidR="001E7950">
        <w:rPr>
          <w:color w:val="4F81BD" w:themeColor="accent1"/>
          <w:lang w:val="es-ES"/>
        </w:rPr>
        <w:t xml:space="preserve">Muchas personas </w:t>
      </w:r>
      <w:r w:rsidR="003D3D12">
        <w:rPr>
          <w:color w:val="4F81BD" w:themeColor="accent1"/>
          <w:lang w:val="es-ES"/>
        </w:rPr>
        <w:t>est</w:t>
      </w:r>
      <w:r w:rsidR="008F491D">
        <w:rPr>
          <w:color w:val="4F81BD" w:themeColor="accent1"/>
          <w:lang w:val="es-ES"/>
        </w:rPr>
        <w:t>á</w:t>
      </w:r>
      <w:r w:rsidR="001E7950">
        <w:rPr>
          <w:color w:val="4F81BD" w:themeColor="accent1"/>
          <w:lang w:val="es-ES"/>
        </w:rPr>
        <w:t>n</w:t>
      </w:r>
      <w:r w:rsidR="003D3D12">
        <w:rPr>
          <w:color w:val="4F81BD" w:themeColor="accent1"/>
          <w:lang w:val="es-ES"/>
        </w:rPr>
        <w:t xml:space="preserve"> sintiendo ahora </w:t>
      </w:r>
      <w:r w:rsidR="009D6EB7">
        <w:rPr>
          <w:color w:val="4F81BD" w:themeColor="accent1"/>
          <w:lang w:val="es-ES"/>
        </w:rPr>
        <w:t>que están dando un paso atrás</w:t>
      </w:r>
      <w:r w:rsidR="003D3D12">
        <w:rPr>
          <w:color w:val="4F81BD" w:themeColor="accent1"/>
          <w:lang w:val="es-ES"/>
        </w:rPr>
        <w:t>.</w:t>
      </w:r>
      <w:r w:rsidR="003D3D12">
        <w:rPr>
          <w:color w:val="4F81BD" w:themeColor="accent1"/>
          <w:lang w:val="es-ES"/>
        </w:rPr>
        <w:t xml:space="preserve"> Re-</w:t>
      </w:r>
      <w:proofErr w:type="spellStart"/>
      <w:r w:rsidR="003D3D12">
        <w:rPr>
          <w:color w:val="4F81BD" w:themeColor="accent1"/>
          <w:lang w:val="es-ES"/>
        </w:rPr>
        <w:t>cuerden</w:t>
      </w:r>
      <w:proofErr w:type="spellEnd"/>
      <w:r w:rsidR="003D3D12">
        <w:rPr>
          <w:color w:val="4F81BD" w:themeColor="accent1"/>
          <w:lang w:val="es-ES"/>
        </w:rPr>
        <w:t xml:space="preserve"> que cada vez que la</w:t>
      </w:r>
      <w:r w:rsidR="001E7950">
        <w:rPr>
          <w:color w:val="4F81BD" w:themeColor="accent1"/>
          <w:lang w:val="es-ES"/>
        </w:rPr>
        <w:t>s</w:t>
      </w:r>
      <w:r w:rsidR="003D3D12">
        <w:rPr>
          <w:color w:val="4F81BD" w:themeColor="accent1"/>
          <w:lang w:val="es-ES"/>
        </w:rPr>
        <w:t xml:space="preserve"> </w:t>
      </w:r>
      <w:r w:rsidR="001E7950">
        <w:rPr>
          <w:color w:val="4F81BD" w:themeColor="accent1"/>
          <w:lang w:val="es-ES"/>
        </w:rPr>
        <w:t>personas</w:t>
      </w:r>
      <w:r w:rsidR="003D3D12">
        <w:rPr>
          <w:color w:val="4F81BD" w:themeColor="accent1"/>
          <w:lang w:val="es-ES"/>
        </w:rPr>
        <w:t xml:space="preserve"> </w:t>
      </w:r>
      <w:r w:rsidR="001E7950">
        <w:rPr>
          <w:color w:val="4F81BD" w:themeColor="accent1"/>
          <w:lang w:val="es-ES"/>
        </w:rPr>
        <w:t>retroceden</w:t>
      </w:r>
      <w:r w:rsidR="003D3D12">
        <w:rPr>
          <w:color w:val="4F81BD" w:themeColor="accent1"/>
          <w:lang w:val="es-ES"/>
        </w:rPr>
        <w:t xml:space="preserve">, lo hacen en su propia </w:t>
      </w:r>
      <w:r w:rsidR="003D3D12">
        <w:rPr>
          <w:color w:val="4F81BD" w:themeColor="accent1"/>
          <w:lang w:val="es-ES"/>
        </w:rPr>
        <w:lastRenderedPageBreak/>
        <w:t xml:space="preserve">evolución. A menudo </w:t>
      </w:r>
      <w:r w:rsidR="00BF7630">
        <w:rPr>
          <w:color w:val="4F81BD" w:themeColor="accent1"/>
          <w:lang w:val="es-ES"/>
        </w:rPr>
        <w:t>dan un paso atrás</w:t>
      </w:r>
      <w:r w:rsidR="001E7950">
        <w:rPr>
          <w:color w:val="4F81BD" w:themeColor="accent1"/>
          <w:lang w:val="es-ES"/>
        </w:rPr>
        <w:t xml:space="preserve"> </w:t>
      </w:r>
      <w:r w:rsidR="003D3D12">
        <w:rPr>
          <w:color w:val="4F81BD" w:themeColor="accent1"/>
          <w:lang w:val="es-ES"/>
        </w:rPr>
        <w:t xml:space="preserve">en sus propios sistemas de creencias.  Queridos, no juzguen esto porque no </w:t>
      </w:r>
      <w:r w:rsidR="001E7950">
        <w:rPr>
          <w:color w:val="4F81BD" w:themeColor="accent1"/>
          <w:lang w:val="es-ES"/>
        </w:rPr>
        <w:t>les corresponde hacerlo</w:t>
      </w:r>
      <w:r w:rsidR="003D3D12">
        <w:rPr>
          <w:color w:val="4F81BD" w:themeColor="accent1"/>
          <w:lang w:val="es-ES"/>
        </w:rPr>
        <w:t>.</w:t>
      </w:r>
      <w:r w:rsidR="008F491D">
        <w:rPr>
          <w:color w:val="4F81BD" w:themeColor="accent1"/>
          <w:lang w:val="es-ES"/>
        </w:rPr>
        <w:t xml:space="preserve"> </w:t>
      </w:r>
      <w:r w:rsidR="001E7950">
        <w:rPr>
          <w:color w:val="4F81BD" w:themeColor="accent1"/>
          <w:lang w:val="es-ES"/>
        </w:rPr>
        <w:t>Sencillamente</w:t>
      </w:r>
      <w:r w:rsidR="008F491D">
        <w:rPr>
          <w:color w:val="4F81BD" w:themeColor="accent1"/>
          <w:lang w:val="es-ES"/>
        </w:rPr>
        <w:t xml:space="preserve">, </w:t>
      </w:r>
      <w:r w:rsidR="001E7950">
        <w:rPr>
          <w:color w:val="4F81BD" w:themeColor="accent1"/>
          <w:lang w:val="es-ES"/>
        </w:rPr>
        <w:t>les corresponde</w:t>
      </w:r>
      <w:r w:rsidR="008F491D">
        <w:rPr>
          <w:color w:val="4F81BD" w:themeColor="accent1"/>
          <w:lang w:val="es-ES"/>
        </w:rPr>
        <w:t xml:space="preserve"> estar ahí porque ustedes trajeron </w:t>
      </w:r>
      <w:r w:rsidR="00AC7C72">
        <w:rPr>
          <w:color w:val="4F81BD" w:themeColor="accent1"/>
          <w:lang w:val="es-ES"/>
        </w:rPr>
        <w:t xml:space="preserve">la </w:t>
      </w:r>
      <w:r w:rsidR="008F491D">
        <w:rPr>
          <w:color w:val="4F81BD" w:themeColor="accent1"/>
          <w:lang w:val="es-ES"/>
        </w:rPr>
        <w:t xml:space="preserve">energía, ideas y recuerdos desde el Hogar para que </w:t>
      </w:r>
      <w:r w:rsidR="001E7950">
        <w:rPr>
          <w:color w:val="4F81BD" w:themeColor="accent1"/>
          <w:lang w:val="es-ES"/>
        </w:rPr>
        <w:t xml:space="preserve">esta experiencia </w:t>
      </w:r>
      <w:r w:rsidR="008F491D">
        <w:rPr>
          <w:color w:val="4F81BD" w:themeColor="accent1"/>
          <w:lang w:val="es-ES"/>
        </w:rPr>
        <w:t xml:space="preserve">ocurra. Trajeron </w:t>
      </w:r>
      <w:r w:rsidR="001E7950">
        <w:rPr>
          <w:color w:val="4F81BD" w:themeColor="accent1"/>
          <w:lang w:val="es-ES"/>
        </w:rPr>
        <w:t>las contribuciones más hermosas</w:t>
      </w:r>
      <w:r w:rsidR="008F491D">
        <w:rPr>
          <w:color w:val="4F81BD" w:themeColor="accent1"/>
          <w:lang w:val="es-ES"/>
        </w:rPr>
        <w:t xml:space="preserve"> que </w:t>
      </w:r>
      <w:r w:rsidR="001E7950">
        <w:rPr>
          <w:color w:val="4F81BD" w:themeColor="accent1"/>
          <w:lang w:val="es-ES"/>
        </w:rPr>
        <w:t xml:space="preserve">creyeron que </w:t>
      </w:r>
      <w:r w:rsidR="008F491D">
        <w:rPr>
          <w:color w:val="4F81BD" w:themeColor="accent1"/>
          <w:lang w:val="es-ES"/>
        </w:rPr>
        <w:t xml:space="preserve">podrían </w:t>
      </w:r>
      <w:r w:rsidR="001E7950">
        <w:rPr>
          <w:color w:val="4F81BD" w:themeColor="accent1"/>
          <w:lang w:val="es-ES"/>
        </w:rPr>
        <w:t>prosperar</w:t>
      </w:r>
      <w:r w:rsidR="008F491D">
        <w:rPr>
          <w:color w:val="4F81BD" w:themeColor="accent1"/>
          <w:lang w:val="es-ES"/>
        </w:rPr>
        <w:t xml:space="preserve"> en el planeta,</w:t>
      </w:r>
      <w:r w:rsidR="00AC7C72">
        <w:rPr>
          <w:color w:val="4F81BD" w:themeColor="accent1"/>
          <w:lang w:val="es-ES"/>
        </w:rPr>
        <w:t xml:space="preserve"> y</w:t>
      </w:r>
      <w:r w:rsidR="008F491D">
        <w:rPr>
          <w:color w:val="4F81BD" w:themeColor="accent1"/>
          <w:lang w:val="es-ES"/>
        </w:rPr>
        <w:t xml:space="preserve"> sin embargo algunos de ustedes no han podido </w:t>
      </w:r>
      <w:r w:rsidR="00AC7C72">
        <w:rPr>
          <w:color w:val="4F81BD" w:themeColor="accent1"/>
          <w:lang w:val="es-ES"/>
        </w:rPr>
        <w:t>liberarlas</w:t>
      </w:r>
      <w:r w:rsidR="008F491D">
        <w:rPr>
          <w:color w:val="4F81BD" w:themeColor="accent1"/>
          <w:lang w:val="es-ES"/>
        </w:rPr>
        <w:t xml:space="preserve">. </w:t>
      </w:r>
      <w:r w:rsidR="008F491D" w:rsidRPr="00AC7C72">
        <w:rPr>
          <w:color w:val="4F81BD" w:themeColor="accent1"/>
          <w:lang w:val="es-ES"/>
        </w:rPr>
        <w:t xml:space="preserve">Ahora es </w:t>
      </w:r>
      <w:r w:rsidR="004710D6" w:rsidRPr="00AC7C72">
        <w:rPr>
          <w:color w:val="4F81BD" w:themeColor="accent1"/>
          <w:lang w:val="es-ES"/>
        </w:rPr>
        <w:t>el momento</w:t>
      </w:r>
      <w:r w:rsidR="008F491D" w:rsidRPr="00AC7C72">
        <w:rPr>
          <w:color w:val="4F81BD" w:themeColor="accent1"/>
          <w:lang w:val="es-ES"/>
        </w:rPr>
        <w:t xml:space="preserve"> de hacer algo </w:t>
      </w:r>
      <w:r w:rsidR="004710D6" w:rsidRPr="00AC7C72">
        <w:rPr>
          <w:color w:val="4F81BD" w:themeColor="accent1"/>
          <w:lang w:val="es-ES"/>
        </w:rPr>
        <w:t>diferente</w:t>
      </w:r>
      <w:r w:rsidR="008F491D" w:rsidRPr="00AC7C72">
        <w:rPr>
          <w:color w:val="4F81BD" w:themeColor="accent1"/>
          <w:lang w:val="es-ES"/>
        </w:rPr>
        <w:t xml:space="preserve">. </w:t>
      </w:r>
    </w:p>
    <w:p w:rsidR="004710D6" w:rsidRPr="00AC7C72" w:rsidRDefault="004710D6" w:rsidP="00C919AF">
      <w:pPr>
        <w:rPr>
          <w:lang w:val="es-ES"/>
        </w:rPr>
      </w:pPr>
    </w:p>
    <w:p w:rsidR="002775BF" w:rsidRDefault="008F491D" w:rsidP="00C919AF">
      <w:pPr>
        <w:rPr>
          <w:color w:val="4F81BD" w:themeColor="accent1"/>
          <w:lang w:val="es-ES"/>
        </w:rPr>
      </w:pPr>
      <w:r>
        <w:rPr>
          <w:color w:val="4F81BD" w:themeColor="accent1"/>
          <w:lang w:val="es-ES"/>
        </w:rPr>
        <w:t xml:space="preserve">Para </w:t>
      </w:r>
      <w:r w:rsidR="004710D6">
        <w:rPr>
          <w:color w:val="4F81BD" w:themeColor="accent1"/>
          <w:lang w:val="es-ES"/>
        </w:rPr>
        <w:t>aquellos</w:t>
      </w:r>
      <w:r>
        <w:rPr>
          <w:color w:val="4F81BD" w:themeColor="accent1"/>
          <w:lang w:val="es-ES"/>
        </w:rPr>
        <w:t xml:space="preserve"> de ustedes que han </w:t>
      </w:r>
      <w:r w:rsidR="004710D6">
        <w:rPr>
          <w:color w:val="4F81BD" w:themeColor="accent1"/>
          <w:lang w:val="es-ES"/>
        </w:rPr>
        <w:t>tratado de descubrir</w:t>
      </w:r>
      <w:r>
        <w:rPr>
          <w:color w:val="4F81BD" w:themeColor="accent1"/>
          <w:lang w:val="es-ES"/>
        </w:rPr>
        <w:t xml:space="preserve"> su sueño trabajando </w:t>
      </w:r>
      <w:r w:rsidR="004710D6">
        <w:rPr>
          <w:color w:val="4F81BD" w:themeColor="accent1"/>
          <w:lang w:val="es-ES"/>
        </w:rPr>
        <w:t>con ahínco</w:t>
      </w:r>
      <w:r>
        <w:rPr>
          <w:color w:val="4F81BD" w:themeColor="accent1"/>
          <w:lang w:val="es-ES"/>
        </w:rPr>
        <w:t xml:space="preserve"> para crear la realidad</w:t>
      </w:r>
      <w:r w:rsidR="004710D6">
        <w:rPr>
          <w:color w:val="4F81BD" w:themeColor="accent1"/>
          <w:lang w:val="es-ES"/>
        </w:rPr>
        <w:t xml:space="preserve"> de</w:t>
      </w:r>
      <w:r w:rsidR="002775BF">
        <w:rPr>
          <w:color w:val="4F81BD" w:themeColor="accent1"/>
          <w:lang w:val="es-ES"/>
        </w:rPr>
        <w:t xml:space="preserve"> un centro de sanación o </w:t>
      </w:r>
      <w:r w:rsidR="004710D6">
        <w:rPr>
          <w:color w:val="4F81BD" w:themeColor="accent1"/>
          <w:lang w:val="es-ES"/>
        </w:rPr>
        <w:t>establecer</w:t>
      </w:r>
      <w:r w:rsidR="002775BF">
        <w:rPr>
          <w:color w:val="4F81BD" w:themeColor="accent1"/>
          <w:lang w:val="es-ES"/>
        </w:rPr>
        <w:t xml:space="preserve"> su propia práctica y no tuvieron éxito, </w:t>
      </w:r>
      <w:r w:rsidR="002775BF">
        <w:rPr>
          <w:color w:val="4F81BD" w:themeColor="accent1"/>
          <w:lang w:val="es-ES"/>
        </w:rPr>
        <w:t>ahora</w:t>
      </w:r>
      <w:r w:rsidR="002775BF">
        <w:rPr>
          <w:color w:val="4F81BD" w:themeColor="accent1"/>
          <w:lang w:val="es-ES"/>
        </w:rPr>
        <w:t xml:space="preserve"> es el momento. </w:t>
      </w:r>
      <w:r w:rsidR="004710D6">
        <w:rPr>
          <w:color w:val="4F81BD" w:themeColor="accent1"/>
          <w:lang w:val="es-ES"/>
        </w:rPr>
        <w:t>Atrévanse</w:t>
      </w:r>
      <w:r w:rsidR="002775BF">
        <w:rPr>
          <w:color w:val="4F81BD" w:themeColor="accent1"/>
          <w:lang w:val="es-ES"/>
        </w:rPr>
        <w:t xml:space="preserve"> a seguir un sendero </w:t>
      </w:r>
      <w:r w:rsidR="004710D6">
        <w:rPr>
          <w:color w:val="4F81BD" w:themeColor="accent1"/>
          <w:lang w:val="es-ES"/>
        </w:rPr>
        <w:t>diferente</w:t>
      </w:r>
      <w:r w:rsidR="002775BF">
        <w:rPr>
          <w:color w:val="4F81BD" w:themeColor="accent1"/>
          <w:lang w:val="es-ES"/>
        </w:rPr>
        <w:t xml:space="preserve">. </w:t>
      </w:r>
      <w:r w:rsidR="004710D6">
        <w:rPr>
          <w:color w:val="4F81BD" w:themeColor="accent1"/>
          <w:lang w:val="es-ES"/>
        </w:rPr>
        <w:t>Activen</w:t>
      </w:r>
      <w:r w:rsidR="002775BF">
        <w:rPr>
          <w:color w:val="4F81BD" w:themeColor="accent1"/>
          <w:lang w:val="es-ES"/>
        </w:rPr>
        <w:t xml:space="preserve"> algo </w:t>
      </w:r>
      <w:r w:rsidR="000B7871">
        <w:rPr>
          <w:color w:val="4F81BD" w:themeColor="accent1"/>
          <w:lang w:val="es-ES"/>
        </w:rPr>
        <w:t>diferente</w:t>
      </w:r>
      <w:r w:rsidR="002775BF">
        <w:rPr>
          <w:color w:val="4F81BD" w:themeColor="accent1"/>
          <w:lang w:val="es-ES"/>
        </w:rPr>
        <w:t xml:space="preserve"> </w:t>
      </w:r>
      <w:r w:rsidR="004710D6">
        <w:rPr>
          <w:color w:val="4F81BD" w:themeColor="accent1"/>
          <w:lang w:val="es-ES"/>
        </w:rPr>
        <w:t xml:space="preserve">cambiando </w:t>
      </w:r>
      <w:r w:rsidR="00AC7C72">
        <w:rPr>
          <w:color w:val="4F81BD" w:themeColor="accent1"/>
          <w:lang w:val="es-ES"/>
        </w:rPr>
        <w:t>hacia</w:t>
      </w:r>
      <w:r w:rsidR="002775BF">
        <w:rPr>
          <w:color w:val="4F81BD" w:themeColor="accent1"/>
          <w:lang w:val="es-ES"/>
        </w:rPr>
        <w:t xml:space="preserve"> una nueva dirección</w:t>
      </w:r>
      <w:r w:rsidR="00AC7C72">
        <w:rPr>
          <w:color w:val="4F81BD" w:themeColor="accent1"/>
          <w:lang w:val="es-ES"/>
        </w:rPr>
        <w:t>,</w:t>
      </w:r>
      <w:r w:rsidR="002775BF">
        <w:rPr>
          <w:color w:val="4F81BD" w:themeColor="accent1"/>
          <w:lang w:val="es-ES"/>
        </w:rPr>
        <w:t xml:space="preserve"> </w:t>
      </w:r>
      <w:r w:rsidR="004710D6">
        <w:rPr>
          <w:color w:val="4F81BD" w:themeColor="accent1"/>
          <w:lang w:val="es-ES"/>
        </w:rPr>
        <w:t xml:space="preserve">aunque </w:t>
      </w:r>
      <w:r w:rsidR="004710D6">
        <w:rPr>
          <w:color w:val="4F81BD" w:themeColor="accent1"/>
          <w:lang w:val="es-ES"/>
        </w:rPr>
        <w:t>ésta</w:t>
      </w:r>
      <w:r w:rsidR="004710D6">
        <w:rPr>
          <w:color w:val="4F81BD" w:themeColor="accent1"/>
          <w:lang w:val="es-ES"/>
        </w:rPr>
        <w:t xml:space="preserve"> requiera </w:t>
      </w:r>
      <w:r w:rsidR="004710D6">
        <w:rPr>
          <w:color w:val="4F81BD" w:themeColor="accent1"/>
          <w:lang w:val="es-ES"/>
        </w:rPr>
        <w:t xml:space="preserve">de </w:t>
      </w:r>
      <w:r w:rsidR="004710D6">
        <w:rPr>
          <w:color w:val="4F81BD" w:themeColor="accent1"/>
          <w:lang w:val="es-ES"/>
        </w:rPr>
        <w:t>un recorrido más largo</w:t>
      </w:r>
      <w:r w:rsidR="002775BF">
        <w:rPr>
          <w:color w:val="4F81BD" w:themeColor="accent1"/>
          <w:lang w:val="es-ES"/>
        </w:rPr>
        <w:t xml:space="preserve"> porque </w:t>
      </w:r>
      <w:r w:rsidR="004710D6">
        <w:rPr>
          <w:color w:val="4F81BD" w:themeColor="accent1"/>
          <w:lang w:val="es-ES"/>
        </w:rPr>
        <w:t>existen</w:t>
      </w:r>
      <w:r w:rsidR="002775BF">
        <w:rPr>
          <w:color w:val="4F81BD" w:themeColor="accent1"/>
          <w:lang w:val="es-ES"/>
        </w:rPr>
        <w:t xml:space="preserve"> contratos que los están esperando. </w:t>
      </w:r>
      <w:r w:rsidR="002775BF">
        <w:rPr>
          <w:color w:val="4F81BD" w:themeColor="accent1"/>
          <w:lang w:val="es-ES"/>
        </w:rPr>
        <w:t>Su</w:t>
      </w:r>
      <w:r w:rsidR="002775BF">
        <w:rPr>
          <w:color w:val="4F81BD" w:themeColor="accent1"/>
          <w:lang w:val="es-ES"/>
        </w:rPr>
        <w:t xml:space="preserve"> sistemas de creencias los han  limitado tanto que a menudo </w:t>
      </w:r>
      <w:r w:rsidR="00DD78A3">
        <w:rPr>
          <w:color w:val="4F81BD" w:themeColor="accent1"/>
          <w:lang w:val="es-ES"/>
        </w:rPr>
        <w:t>les ha costado mucho</w:t>
      </w:r>
      <w:r w:rsidR="002775BF">
        <w:rPr>
          <w:color w:val="4F81BD" w:themeColor="accent1"/>
          <w:lang w:val="es-ES"/>
        </w:rPr>
        <w:t xml:space="preserve"> cumplir sus sueños y deseos. </w:t>
      </w:r>
      <w:r w:rsidR="00DD78A3">
        <w:rPr>
          <w:color w:val="4F81BD" w:themeColor="accent1"/>
          <w:lang w:val="es-ES"/>
        </w:rPr>
        <w:t>¿</w:t>
      </w:r>
      <w:r w:rsidR="002775BF">
        <w:rPr>
          <w:color w:val="4F81BD" w:themeColor="accent1"/>
          <w:lang w:val="es-ES"/>
        </w:rPr>
        <w:t xml:space="preserve">Por qué? Porque cuando ustedes </w:t>
      </w:r>
      <w:r w:rsidR="00DD78A3">
        <w:rPr>
          <w:color w:val="4F81BD" w:themeColor="accent1"/>
          <w:lang w:val="es-ES"/>
        </w:rPr>
        <w:t>dan pasos muy cortos,</w:t>
      </w:r>
      <w:r w:rsidR="002775BF">
        <w:rPr>
          <w:color w:val="4F81BD" w:themeColor="accent1"/>
          <w:lang w:val="es-ES"/>
        </w:rPr>
        <w:t xml:space="preserve"> </w:t>
      </w:r>
      <w:r w:rsidR="00DD78A3">
        <w:rPr>
          <w:color w:val="4F81BD" w:themeColor="accent1"/>
          <w:lang w:val="es-ES"/>
        </w:rPr>
        <w:t xml:space="preserve">vacilando </w:t>
      </w:r>
      <w:r w:rsidR="00DD78A3">
        <w:rPr>
          <w:color w:val="4F81BD" w:themeColor="accent1"/>
          <w:lang w:val="es-ES"/>
        </w:rPr>
        <w:t>en su</w:t>
      </w:r>
      <w:r w:rsidR="00DD78A3">
        <w:rPr>
          <w:color w:val="4F81BD" w:themeColor="accent1"/>
          <w:lang w:val="es-ES"/>
        </w:rPr>
        <w:t xml:space="preserve"> caminar</w:t>
      </w:r>
      <w:r w:rsidR="002775BF">
        <w:rPr>
          <w:color w:val="4F81BD" w:themeColor="accent1"/>
          <w:lang w:val="es-ES"/>
        </w:rPr>
        <w:t xml:space="preserve">, básicamente </w:t>
      </w:r>
      <w:r w:rsidR="00DD78A3">
        <w:rPr>
          <w:color w:val="4F81BD" w:themeColor="accent1"/>
          <w:lang w:val="es-ES"/>
        </w:rPr>
        <w:t>no permiten</w:t>
      </w:r>
      <w:r w:rsidR="002775BF">
        <w:rPr>
          <w:color w:val="4F81BD" w:themeColor="accent1"/>
          <w:lang w:val="es-ES"/>
        </w:rPr>
        <w:t xml:space="preserve"> que el espíritu </w:t>
      </w:r>
      <w:r w:rsidR="00DD78A3">
        <w:rPr>
          <w:color w:val="4F81BD" w:themeColor="accent1"/>
          <w:lang w:val="es-ES"/>
        </w:rPr>
        <w:t>actúe</w:t>
      </w:r>
      <w:r w:rsidR="002775BF">
        <w:rPr>
          <w:color w:val="4F81BD" w:themeColor="accent1"/>
          <w:lang w:val="es-ES"/>
        </w:rPr>
        <w:t xml:space="preserve"> en sus vidas. Creen </w:t>
      </w:r>
      <w:r w:rsidR="00DD78A3">
        <w:rPr>
          <w:color w:val="4F81BD" w:themeColor="accent1"/>
          <w:lang w:val="es-ES"/>
        </w:rPr>
        <w:t>esa posibilidad</w:t>
      </w:r>
      <w:r w:rsidR="002775BF">
        <w:rPr>
          <w:color w:val="4F81BD" w:themeColor="accent1"/>
          <w:lang w:val="es-ES"/>
        </w:rPr>
        <w:t xml:space="preserve"> y observen lo que ocurre. </w:t>
      </w:r>
      <w:r w:rsidR="00DD78A3">
        <w:rPr>
          <w:color w:val="4F81BD" w:themeColor="accent1"/>
          <w:lang w:val="es-ES"/>
        </w:rPr>
        <w:t>Atrévanse</w:t>
      </w:r>
      <w:r w:rsidR="002775BF">
        <w:rPr>
          <w:color w:val="4F81BD" w:themeColor="accent1"/>
          <w:lang w:val="es-ES"/>
        </w:rPr>
        <w:t xml:space="preserve"> a ser totalmente </w:t>
      </w:r>
      <w:r w:rsidR="00DD78A3">
        <w:rPr>
          <w:color w:val="4F81BD" w:themeColor="accent1"/>
          <w:lang w:val="es-ES"/>
        </w:rPr>
        <w:t>diferentes</w:t>
      </w:r>
      <w:r w:rsidR="002775BF">
        <w:rPr>
          <w:color w:val="4F81BD" w:themeColor="accent1"/>
          <w:lang w:val="es-ES"/>
        </w:rPr>
        <w:t xml:space="preserve"> durante </w:t>
      </w:r>
      <w:r w:rsidR="00DD78A3">
        <w:rPr>
          <w:color w:val="4F81BD" w:themeColor="accent1"/>
          <w:lang w:val="es-ES"/>
        </w:rPr>
        <w:t>el</w:t>
      </w:r>
      <w:r w:rsidR="002775BF">
        <w:rPr>
          <w:color w:val="4F81BD" w:themeColor="accent1"/>
          <w:lang w:val="es-ES"/>
        </w:rPr>
        <w:t xml:space="preserve"> próximo mes. Observen c</w:t>
      </w:r>
      <w:r w:rsidR="00AC7C72">
        <w:rPr>
          <w:color w:val="4F81BD" w:themeColor="accent1"/>
          <w:lang w:val="es-ES"/>
        </w:rPr>
        <w:t>ó</w:t>
      </w:r>
      <w:r w:rsidR="002775BF">
        <w:rPr>
          <w:color w:val="4F81BD" w:themeColor="accent1"/>
          <w:lang w:val="es-ES"/>
        </w:rPr>
        <w:t xml:space="preserve">mo su espíritu </w:t>
      </w:r>
      <w:r w:rsidR="00DD78A3">
        <w:rPr>
          <w:color w:val="4F81BD" w:themeColor="accent1"/>
          <w:lang w:val="es-ES"/>
        </w:rPr>
        <w:t>cobra</w:t>
      </w:r>
      <w:r w:rsidR="002775BF">
        <w:rPr>
          <w:color w:val="4F81BD" w:themeColor="accent1"/>
          <w:lang w:val="es-ES"/>
        </w:rPr>
        <w:t xml:space="preserve"> vida con las posibilidades, </w:t>
      </w:r>
      <w:r w:rsidR="00DD78A3">
        <w:rPr>
          <w:color w:val="4F81BD" w:themeColor="accent1"/>
          <w:lang w:val="es-ES"/>
        </w:rPr>
        <w:t>porque</w:t>
      </w:r>
      <w:r w:rsidR="002775BF">
        <w:rPr>
          <w:color w:val="4F81BD" w:themeColor="accent1"/>
          <w:lang w:val="es-ES"/>
        </w:rPr>
        <w:t xml:space="preserve"> las nuevas energías están aquí </w:t>
      </w:r>
      <w:r w:rsidR="00DD78A3">
        <w:rPr>
          <w:color w:val="4F81BD" w:themeColor="accent1"/>
          <w:lang w:val="es-ES"/>
        </w:rPr>
        <w:t xml:space="preserve">ahora </w:t>
      </w:r>
      <w:r w:rsidR="002775BF">
        <w:rPr>
          <w:color w:val="4F81BD" w:themeColor="accent1"/>
          <w:lang w:val="es-ES"/>
        </w:rPr>
        <w:t xml:space="preserve">para que ustedes las equilibren. Y por sobre todo, queridos, durante estos momentos de cambio, </w:t>
      </w:r>
      <w:r w:rsidR="002775BF">
        <w:rPr>
          <w:color w:val="4F81BD" w:themeColor="accent1"/>
          <w:lang w:val="es-ES"/>
        </w:rPr>
        <w:t xml:space="preserve">ustedes </w:t>
      </w:r>
      <w:r w:rsidR="00DD78A3">
        <w:rPr>
          <w:color w:val="4F81BD" w:themeColor="accent1"/>
          <w:lang w:val="es-ES"/>
        </w:rPr>
        <w:t>comprenderán que disponen de</w:t>
      </w:r>
      <w:r w:rsidR="002775BF">
        <w:rPr>
          <w:color w:val="4F81BD" w:themeColor="accent1"/>
          <w:lang w:val="es-ES"/>
        </w:rPr>
        <w:t xml:space="preserve"> una gran oportunidad para equilibrar lo femenino. </w:t>
      </w:r>
    </w:p>
    <w:p w:rsidR="002775BF" w:rsidRDefault="002775BF" w:rsidP="00C919AF">
      <w:pPr>
        <w:rPr>
          <w:color w:val="4F81BD" w:themeColor="accent1"/>
          <w:lang w:val="es-ES"/>
        </w:rPr>
      </w:pPr>
    </w:p>
    <w:p w:rsidR="00C919AF" w:rsidRPr="00FA17BE" w:rsidRDefault="002775BF" w:rsidP="00C919AF">
      <w:pPr>
        <w:rPr>
          <w:b/>
          <w:color w:val="4F81BD" w:themeColor="accent1"/>
          <w:sz w:val="24"/>
          <w:lang w:val="es-ES"/>
        </w:rPr>
      </w:pPr>
      <w:r w:rsidRPr="00FA17BE">
        <w:rPr>
          <w:b/>
          <w:color w:val="4F81BD" w:themeColor="accent1"/>
          <w:sz w:val="24"/>
          <w:lang w:val="es-ES"/>
        </w:rPr>
        <w:t>Una fuerza básic</w:t>
      </w:r>
      <w:r w:rsidR="00BE1034" w:rsidRPr="00FA17BE">
        <w:rPr>
          <w:b/>
          <w:color w:val="4F81BD" w:themeColor="accent1"/>
          <w:sz w:val="24"/>
          <w:lang w:val="es-ES"/>
        </w:rPr>
        <w:t>a</w:t>
      </w:r>
      <w:r w:rsidRPr="00FA17BE">
        <w:rPr>
          <w:b/>
          <w:color w:val="4F81BD" w:themeColor="accent1"/>
          <w:sz w:val="24"/>
          <w:lang w:val="es-ES"/>
        </w:rPr>
        <w:t xml:space="preserve"> de la energía femenina de la creación </w:t>
      </w:r>
    </w:p>
    <w:p w:rsidR="00BE1034" w:rsidRPr="00BE1034" w:rsidRDefault="00BE1034" w:rsidP="00C919AF">
      <w:pPr>
        <w:rPr>
          <w:b/>
          <w:color w:val="4F81BD" w:themeColor="accent1"/>
          <w:lang w:val="es-ES"/>
        </w:rPr>
      </w:pPr>
    </w:p>
    <w:p w:rsidR="00C919AF" w:rsidRDefault="00BE1034" w:rsidP="00C919AF">
      <w:pPr>
        <w:rPr>
          <w:color w:val="4F81BD" w:themeColor="accent1"/>
          <w:lang w:val="es-ES"/>
        </w:rPr>
      </w:pPr>
      <w:r w:rsidRPr="00BE1034">
        <w:rPr>
          <w:color w:val="4F81BD" w:themeColor="accent1"/>
          <w:lang w:val="es-ES"/>
        </w:rPr>
        <w:t xml:space="preserve">Ella ha estado </w:t>
      </w:r>
      <w:r w:rsidR="0033314B">
        <w:rPr>
          <w:color w:val="4F81BD" w:themeColor="accent1"/>
          <w:lang w:val="es-ES"/>
        </w:rPr>
        <w:t>desequilibrada</w:t>
      </w:r>
      <w:r w:rsidRPr="00BE1034">
        <w:rPr>
          <w:color w:val="4F81BD" w:themeColor="accent1"/>
          <w:lang w:val="es-ES"/>
        </w:rPr>
        <w:t xml:space="preserve"> </w:t>
      </w:r>
      <w:r>
        <w:rPr>
          <w:color w:val="4F81BD" w:themeColor="accent1"/>
          <w:lang w:val="es-ES"/>
        </w:rPr>
        <w:t>en</w:t>
      </w:r>
      <w:r w:rsidR="0033314B">
        <w:rPr>
          <w:color w:val="4F81BD" w:themeColor="accent1"/>
          <w:lang w:val="es-ES"/>
        </w:rPr>
        <w:t xml:space="preserve"> casi toda</w:t>
      </w:r>
      <w:r w:rsidRPr="00BE1034">
        <w:rPr>
          <w:color w:val="4F81BD" w:themeColor="accent1"/>
          <w:lang w:val="es-ES"/>
        </w:rPr>
        <w:t xml:space="preserve">s </w:t>
      </w:r>
      <w:r w:rsidR="0033314B">
        <w:rPr>
          <w:color w:val="4F81BD" w:themeColor="accent1"/>
          <w:lang w:val="es-ES"/>
        </w:rPr>
        <w:t xml:space="preserve">las personas </w:t>
      </w:r>
      <w:r w:rsidR="00BF7630">
        <w:rPr>
          <w:color w:val="4F81BD" w:themeColor="accent1"/>
          <w:lang w:val="es-ES"/>
        </w:rPr>
        <w:t>durante</w:t>
      </w:r>
      <w:r w:rsidR="0033314B">
        <w:rPr>
          <w:color w:val="4F81BD" w:themeColor="accent1"/>
          <w:lang w:val="es-ES"/>
        </w:rPr>
        <w:t xml:space="preserve"> largo</w:t>
      </w:r>
      <w:r w:rsidRPr="00BE1034">
        <w:rPr>
          <w:color w:val="4F81BD" w:themeColor="accent1"/>
          <w:lang w:val="es-ES"/>
        </w:rPr>
        <w:t xml:space="preserve"> tiempo y ustedes la están </w:t>
      </w:r>
      <w:r w:rsidR="0033314B">
        <w:rPr>
          <w:color w:val="4F81BD" w:themeColor="accent1"/>
          <w:lang w:val="es-ES"/>
        </w:rPr>
        <w:t>incorporando en</w:t>
      </w:r>
      <w:r w:rsidRPr="00BE1034">
        <w:rPr>
          <w:color w:val="4F81BD" w:themeColor="accent1"/>
          <w:lang w:val="es-ES"/>
        </w:rPr>
        <w:t xml:space="preserve"> la consciencia colectiva</w:t>
      </w:r>
      <w:r>
        <w:rPr>
          <w:lang w:val="es-ES"/>
        </w:rPr>
        <w:t xml:space="preserve">. </w:t>
      </w:r>
      <w:r w:rsidR="003312C5">
        <w:rPr>
          <w:color w:val="4F81BD" w:themeColor="accent1"/>
          <w:lang w:val="es-ES"/>
        </w:rPr>
        <w:t>De hecho, ella</w:t>
      </w:r>
      <w:r w:rsidRPr="00BE1034">
        <w:rPr>
          <w:color w:val="4F81BD" w:themeColor="accent1"/>
          <w:lang w:val="es-ES"/>
        </w:rPr>
        <w:t xml:space="preserve"> contiene todas las respuestas</w:t>
      </w:r>
      <w:r>
        <w:rPr>
          <w:color w:val="4F81BD" w:themeColor="accent1"/>
          <w:lang w:val="es-ES"/>
        </w:rPr>
        <w:t xml:space="preserve"> a estos problemas que están experimentando</w:t>
      </w:r>
      <w:r w:rsidR="00AC7C72">
        <w:rPr>
          <w:color w:val="4F81BD" w:themeColor="accent1"/>
          <w:lang w:val="es-ES"/>
        </w:rPr>
        <w:t xml:space="preserve"> </w:t>
      </w:r>
      <w:r w:rsidR="003738D8">
        <w:rPr>
          <w:color w:val="4F81BD" w:themeColor="accent1"/>
          <w:lang w:val="es-ES"/>
        </w:rPr>
        <w:t xml:space="preserve">ahora </w:t>
      </w:r>
      <w:r>
        <w:rPr>
          <w:color w:val="4F81BD" w:themeColor="accent1"/>
          <w:lang w:val="es-ES"/>
        </w:rPr>
        <w:t xml:space="preserve">en su planeta. Si </w:t>
      </w:r>
      <w:r w:rsidR="003312C5">
        <w:rPr>
          <w:color w:val="4F81BD" w:themeColor="accent1"/>
          <w:lang w:val="es-ES"/>
        </w:rPr>
        <w:t>observan</w:t>
      </w:r>
      <w:r>
        <w:rPr>
          <w:color w:val="4F81BD" w:themeColor="accent1"/>
          <w:lang w:val="es-ES"/>
        </w:rPr>
        <w:t xml:space="preserve"> los desafíos, desacuerdos y guerras, </w:t>
      </w:r>
      <w:r w:rsidR="003312C5">
        <w:rPr>
          <w:color w:val="4F81BD" w:themeColor="accent1"/>
          <w:lang w:val="es-ES"/>
        </w:rPr>
        <w:t>comprenderán</w:t>
      </w:r>
      <w:r>
        <w:rPr>
          <w:color w:val="4F81BD" w:themeColor="accent1"/>
          <w:lang w:val="es-ES"/>
        </w:rPr>
        <w:t xml:space="preserve"> que mayormente consisten en una revuelta en contra de la energía masculina. </w:t>
      </w:r>
      <w:r w:rsidR="003312C5">
        <w:rPr>
          <w:color w:val="4F81BD" w:themeColor="accent1"/>
          <w:lang w:val="es-ES"/>
        </w:rPr>
        <w:t>Se trata de la</w:t>
      </w:r>
      <w:r>
        <w:rPr>
          <w:color w:val="4F81BD" w:themeColor="accent1"/>
          <w:lang w:val="es-ES"/>
        </w:rPr>
        <w:t xml:space="preserve"> fuerza vs</w:t>
      </w:r>
      <w:r w:rsidR="003738D8">
        <w:rPr>
          <w:color w:val="4F81BD" w:themeColor="accent1"/>
          <w:lang w:val="es-ES"/>
        </w:rPr>
        <w:t>.</w:t>
      </w:r>
      <w:r>
        <w:rPr>
          <w:color w:val="4F81BD" w:themeColor="accent1"/>
          <w:lang w:val="es-ES"/>
        </w:rPr>
        <w:t xml:space="preserve"> </w:t>
      </w:r>
      <w:r w:rsidR="003312C5">
        <w:rPr>
          <w:color w:val="4F81BD" w:themeColor="accent1"/>
          <w:lang w:val="es-ES"/>
        </w:rPr>
        <w:t>el</w:t>
      </w:r>
      <w:r>
        <w:rPr>
          <w:color w:val="4F81BD" w:themeColor="accent1"/>
          <w:lang w:val="es-ES"/>
        </w:rPr>
        <w:t xml:space="preserve"> poder. </w:t>
      </w:r>
      <w:r w:rsidR="003312C5">
        <w:rPr>
          <w:color w:val="4F81BD" w:themeColor="accent1"/>
          <w:lang w:val="es-ES"/>
        </w:rPr>
        <w:t>En realidad</w:t>
      </w:r>
      <w:r w:rsidR="003738D8">
        <w:rPr>
          <w:color w:val="4F81BD" w:themeColor="accent1"/>
          <w:lang w:val="es-ES"/>
        </w:rPr>
        <w:t>,</w:t>
      </w:r>
      <w:r w:rsidR="003312C5">
        <w:rPr>
          <w:color w:val="4F81BD" w:themeColor="accent1"/>
          <w:lang w:val="es-ES"/>
        </w:rPr>
        <w:t xml:space="preserve"> </w:t>
      </w:r>
      <w:r>
        <w:rPr>
          <w:color w:val="4F81BD" w:themeColor="accent1"/>
          <w:lang w:val="es-ES"/>
        </w:rPr>
        <w:t xml:space="preserve">ahora </w:t>
      </w:r>
      <w:r w:rsidR="003312C5">
        <w:rPr>
          <w:color w:val="4F81BD" w:themeColor="accent1"/>
          <w:lang w:val="es-ES"/>
        </w:rPr>
        <w:t xml:space="preserve">están </w:t>
      </w:r>
      <w:r>
        <w:rPr>
          <w:color w:val="4F81BD" w:themeColor="accent1"/>
          <w:lang w:val="es-ES"/>
        </w:rPr>
        <w:t xml:space="preserve">en la quinta dimensión, queridos, </w:t>
      </w:r>
      <w:r w:rsidR="003312C5">
        <w:rPr>
          <w:color w:val="4F81BD" w:themeColor="accent1"/>
          <w:lang w:val="es-ES"/>
        </w:rPr>
        <w:t>y sencillamente</w:t>
      </w:r>
      <w:r>
        <w:rPr>
          <w:color w:val="4F81BD" w:themeColor="accent1"/>
          <w:lang w:val="es-ES"/>
        </w:rPr>
        <w:t xml:space="preserve"> no han aprendido a</w:t>
      </w:r>
      <w:r w:rsidR="00A0120C">
        <w:rPr>
          <w:color w:val="4F81BD" w:themeColor="accent1"/>
          <w:lang w:val="es-ES"/>
        </w:rPr>
        <w:t xml:space="preserve"> </w:t>
      </w:r>
      <w:r w:rsidR="003312C5">
        <w:rPr>
          <w:color w:val="4F81BD" w:themeColor="accent1"/>
          <w:lang w:val="es-ES"/>
        </w:rPr>
        <w:t>utilizar</w:t>
      </w:r>
      <w:r>
        <w:rPr>
          <w:color w:val="4F81BD" w:themeColor="accent1"/>
          <w:lang w:val="es-ES"/>
        </w:rPr>
        <w:t xml:space="preserve"> ese poder.</w:t>
      </w:r>
      <w:r w:rsidR="007129FD">
        <w:rPr>
          <w:color w:val="4F81BD" w:themeColor="accent1"/>
          <w:lang w:val="es-ES"/>
        </w:rPr>
        <w:t xml:space="preserve"> Es una energía básica, </w:t>
      </w:r>
      <w:r w:rsidR="003312C5">
        <w:rPr>
          <w:color w:val="4F81BD" w:themeColor="accent1"/>
          <w:lang w:val="es-ES"/>
        </w:rPr>
        <w:t>por lo</w:t>
      </w:r>
      <w:r w:rsidR="007129FD">
        <w:rPr>
          <w:color w:val="4F81BD" w:themeColor="accent1"/>
          <w:lang w:val="es-ES"/>
        </w:rPr>
        <w:t xml:space="preserve"> que no tiene el mismo efecto que la fuerza. La fuerza puede ser física o </w:t>
      </w:r>
      <w:r w:rsidR="003312C5">
        <w:rPr>
          <w:color w:val="4F81BD" w:themeColor="accent1"/>
          <w:lang w:val="es-ES"/>
        </w:rPr>
        <w:t>incluso</w:t>
      </w:r>
      <w:r w:rsidR="007129FD">
        <w:rPr>
          <w:color w:val="4F81BD" w:themeColor="accent1"/>
          <w:lang w:val="es-ES"/>
        </w:rPr>
        <w:t xml:space="preserve"> </w:t>
      </w:r>
      <w:r w:rsidR="003312C5">
        <w:rPr>
          <w:color w:val="4F81BD" w:themeColor="accent1"/>
          <w:lang w:val="es-ES"/>
        </w:rPr>
        <w:t xml:space="preserve">algunas </w:t>
      </w:r>
      <w:r w:rsidR="007129FD">
        <w:rPr>
          <w:color w:val="4F81BD" w:themeColor="accent1"/>
          <w:lang w:val="es-ES"/>
        </w:rPr>
        <w:t>veces energética. Sin embargo</w:t>
      </w:r>
      <w:r w:rsidR="003312C5">
        <w:rPr>
          <w:color w:val="4F81BD" w:themeColor="accent1"/>
          <w:lang w:val="es-ES"/>
        </w:rPr>
        <w:t>,</w:t>
      </w:r>
      <w:r w:rsidR="007129FD">
        <w:rPr>
          <w:color w:val="4F81BD" w:themeColor="accent1"/>
          <w:lang w:val="es-ES"/>
        </w:rPr>
        <w:t xml:space="preserve"> es una fuerza para ser tenida en cuenta. Aunque no está armonizada, es básicamente la forma masculina de hacer las cosas y ha sido muy exitosa en su planeta por algún tiempo. Muchos de ustedes han medido sus músculos unos con</w:t>
      </w:r>
      <w:r w:rsidR="00AC7C72">
        <w:rPr>
          <w:color w:val="4F81BD" w:themeColor="accent1"/>
          <w:lang w:val="es-ES"/>
        </w:rPr>
        <w:t>tra</w:t>
      </w:r>
      <w:r w:rsidR="007129FD">
        <w:rPr>
          <w:color w:val="4F81BD" w:themeColor="accent1"/>
          <w:lang w:val="es-ES"/>
        </w:rPr>
        <w:t xml:space="preserve"> otros para ver cual tiene más fuerza. </w:t>
      </w:r>
      <w:r w:rsidR="007129FD" w:rsidRPr="007129FD">
        <w:rPr>
          <w:color w:val="4F81BD" w:themeColor="accent1"/>
          <w:lang w:val="es-ES"/>
        </w:rPr>
        <w:t>Eso es interesante. Nosotros nunca esperamos eso. Su poder</w:t>
      </w:r>
      <w:r w:rsidR="007129FD">
        <w:rPr>
          <w:color w:val="4F81BD" w:themeColor="accent1"/>
          <w:lang w:val="es-ES"/>
        </w:rPr>
        <w:t xml:space="preserve"> </w:t>
      </w:r>
      <w:r w:rsidR="007129FD" w:rsidRPr="007129FD">
        <w:rPr>
          <w:color w:val="4F81BD" w:themeColor="accent1"/>
          <w:lang w:val="es-ES"/>
        </w:rPr>
        <w:t>real, su verdadera fuerza</w:t>
      </w:r>
      <w:r w:rsidR="007129FD">
        <w:rPr>
          <w:color w:val="4F81BD" w:themeColor="accent1"/>
          <w:lang w:val="es-ES"/>
        </w:rPr>
        <w:t>,</w:t>
      </w:r>
      <w:r w:rsidR="007129FD" w:rsidRPr="007129FD">
        <w:rPr>
          <w:color w:val="4F81BD" w:themeColor="accent1"/>
          <w:lang w:val="es-ES"/>
        </w:rPr>
        <w:t xml:space="preserve"> es la energía </w:t>
      </w:r>
      <w:r w:rsidR="003312C5">
        <w:rPr>
          <w:color w:val="4F81BD" w:themeColor="accent1"/>
          <w:lang w:val="es-ES"/>
        </w:rPr>
        <w:t>básica</w:t>
      </w:r>
      <w:r w:rsidR="007129FD" w:rsidRPr="007129FD">
        <w:rPr>
          <w:color w:val="4F81BD" w:themeColor="accent1"/>
          <w:lang w:val="es-ES"/>
        </w:rPr>
        <w:t xml:space="preserve"> que </w:t>
      </w:r>
      <w:r w:rsidR="003312C5">
        <w:rPr>
          <w:color w:val="4F81BD" w:themeColor="accent1"/>
          <w:lang w:val="es-ES"/>
        </w:rPr>
        <w:t>sustenta</w:t>
      </w:r>
      <w:r w:rsidR="007129FD">
        <w:rPr>
          <w:color w:val="4F81BD" w:themeColor="accent1"/>
          <w:lang w:val="es-ES"/>
        </w:rPr>
        <w:t xml:space="preserve"> todo, </w:t>
      </w:r>
      <w:r w:rsidR="003312C5">
        <w:rPr>
          <w:color w:val="4F81BD" w:themeColor="accent1"/>
          <w:lang w:val="es-ES"/>
        </w:rPr>
        <w:t>y es</w:t>
      </w:r>
      <w:r w:rsidR="007129FD">
        <w:rPr>
          <w:color w:val="4F81BD" w:themeColor="accent1"/>
          <w:lang w:val="es-ES"/>
        </w:rPr>
        <w:t xml:space="preserve"> el aspecto femenino. Sin importar </w:t>
      </w:r>
      <w:r w:rsidR="003312C5">
        <w:rPr>
          <w:color w:val="4F81BD" w:themeColor="accent1"/>
          <w:lang w:val="es-ES"/>
        </w:rPr>
        <w:t xml:space="preserve">si tienen un cuerpo </w:t>
      </w:r>
      <w:r w:rsidR="007129FD">
        <w:rPr>
          <w:color w:val="4F81BD" w:themeColor="accent1"/>
          <w:lang w:val="es-ES"/>
        </w:rPr>
        <w:t xml:space="preserve">masculino o femenino, ambos necesitan equilibrarse de </w:t>
      </w:r>
      <w:r w:rsidR="003312C5">
        <w:rPr>
          <w:color w:val="4F81BD" w:themeColor="accent1"/>
          <w:lang w:val="es-ES"/>
        </w:rPr>
        <w:t>una manera nueva para abrir es</w:t>
      </w:r>
      <w:r w:rsidR="007129FD">
        <w:rPr>
          <w:color w:val="4F81BD" w:themeColor="accent1"/>
          <w:lang w:val="es-ES"/>
        </w:rPr>
        <w:t xml:space="preserve">as puertas. Lo verán reflejado en algunos de los problemas </w:t>
      </w:r>
      <w:r w:rsidR="003312C5">
        <w:rPr>
          <w:color w:val="4F81BD" w:themeColor="accent1"/>
          <w:lang w:val="es-ES"/>
        </w:rPr>
        <w:t>que enfrentan</w:t>
      </w:r>
      <w:r w:rsidR="007129FD">
        <w:rPr>
          <w:color w:val="4F81BD" w:themeColor="accent1"/>
          <w:lang w:val="es-ES"/>
        </w:rPr>
        <w:t xml:space="preserve"> con la política, así como con algunas de las reglas y </w:t>
      </w:r>
      <w:r w:rsidR="00966316">
        <w:rPr>
          <w:color w:val="4F81BD" w:themeColor="accent1"/>
          <w:lang w:val="es-ES"/>
        </w:rPr>
        <w:t>directrices</w:t>
      </w:r>
      <w:r w:rsidR="007129FD">
        <w:rPr>
          <w:color w:val="4F81BD" w:themeColor="accent1"/>
          <w:lang w:val="es-ES"/>
        </w:rPr>
        <w:t xml:space="preserve"> que ustedes </w:t>
      </w:r>
      <w:r w:rsidR="00966316">
        <w:rPr>
          <w:color w:val="4F81BD" w:themeColor="accent1"/>
          <w:lang w:val="es-ES"/>
        </w:rPr>
        <w:t>establecen</w:t>
      </w:r>
      <w:r w:rsidR="00553A3D">
        <w:rPr>
          <w:color w:val="4F81BD" w:themeColor="accent1"/>
          <w:lang w:val="es-ES"/>
        </w:rPr>
        <w:t xml:space="preserve"> en su Tierra. Sin embargo</w:t>
      </w:r>
      <w:r w:rsidR="00AC7C72">
        <w:rPr>
          <w:color w:val="4F81BD" w:themeColor="accent1"/>
          <w:lang w:val="es-ES"/>
        </w:rPr>
        <w:t>,</w:t>
      </w:r>
      <w:r w:rsidR="00553A3D">
        <w:rPr>
          <w:color w:val="4F81BD" w:themeColor="accent1"/>
          <w:lang w:val="es-ES"/>
        </w:rPr>
        <w:t xml:space="preserve"> están experimentando una nueva comprensión de la sexualidad en general y eso abre la puerta para que lo femenino regrese. Celebramos eso con </w:t>
      </w:r>
      <w:r w:rsidR="00966316">
        <w:rPr>
          <w:color w:val="4F81BD" w:themeColor="accent1"/>
          <w:lang w:val="es-ES"/>
        </w:rPr>
        <w:t>mucha alegría</w:t>
      </w:r>
      <w:r w:rsidR="00553A3D">
        <w:rPr>
          <w:color w:val="4F81BD" w:themeColor="accent1"/>
          <w:lang w:val="es-ES"/>
        </w:rPr>
        <w:t xml:space="preserve"> porque hemos estado esperándolo por largo tiempo. Su luz no es nueva en la Tierra, pues han estado aquí antes. Esta vez</w:t>
      </w:r>
      <w:r w:rsidR="000C48E1">
        <w:rPr>
          <w:color w:val="4F81BD" w:themeColor="accent1"/>
          <w:lang w:val="es-ES"/>
        </w:rPr>
        <w:t>,</w:t>
      </w:r>
      <w:r w:rsidR="00553A3D">
        <w:rPr>
          <w:color w:val="4F81BD" w:themeColor="accent1"/>
          <w:lang w:val="es-ES"/>
        </w:rPr>
        <w:t xml:space="preserve"> ustedes trajeron una nueva energía que está </w:t>
      </w:r>
      <w:r w:rsidR="00966316">
        <w:rPr>
          <w:color w:val="4F81BD" w:themeColor="accent1"/>
          <w:lang w:val="es-ES"/>
        </w:rPr>
        <w:t>permitiendo</w:t>
      </w:r>
      <w:r w:rsidR="00553A3D">
        <w:rPr>
          <w:color w:val="4F81BD" w:themeColor="accent1"/>
          <w:lang w:val="es-ES"/>
        </w:rPr>
        <w:t xml:space="preserve"> la armonía en el planeta Tierra, ese es el </w:t>
      </w:r>
      <w:r w:rsidR="00966316">
        <w:rPr>
          <w:color w:val="4F81BD" w:themeColor="accent1"/>
          <w:lang w:val="es-ES"/>
        </w:rPr>
        <w:t>siguiente</w:t>
      </w:r>
      <w:r w:rsidR="00553A3D">
        <w:rPr>
          <w:color w:val="4F81BD" w:themeColor="accent1"/>
          <w:lang w:val="es-ES"/>
        </w:rPr>
        <w:t xml:space="preserve"> gran paso.</w:t>
      </w:r>
    </w:p>
    <w:p w:rsidR="00BE1034" w:rsidRPr="007129FD" w:rsidRDefault="00BE1034" w:rsidP="00C919AF">
      <w:pPr>
        <w:rPr>
          <w:lang w:val="es-ES"/>
        </w:rPr>
      </w:pPr>
    </w:p>
    <w:p w:rsidR="00966316" w:rsidRPr="00FA17BE" w:rsidRDefault="00966316" w:rsidP="00553A3D">
      <w:pPr>
        <w:rPr>
          <w:b/>
          <w:color w:val="4F81BD" w:themeColor="accent1"/>
          <w:sz w:val="24"/>
          <w:lang w:val="es-ES"/>
        </w:rPr>
      </w:pPr>
      <w:r w:rsidRPr="00FA17BE">
        <w:rPr>
          <w:b/>
          <w:color w:val="4F81BD" w:themeColor="accent1"/>
          <w:sz w:val="24"/>
          <w:lang w:val="es-ES"/>
        </w:rPr>
        <w:t>Las personas</w:t>
      </w:r>
      <w:r w:rsidR="00553A3D" w:rsidRPr="00FA17BE">
        <w:rPr>
          <w:b/>
          <w:color w:val="4F81BD" w:themeColor="accent1"/>
          <w:sz w:val="24"/>
          <w:lang w:val="es-ES"/>
        </w:rPr>
        <w:t xml:space="preserve"> </w:t>
      </w:r>
      <w:r w:rsidR="000C48E1">
        <w:rPr>
          <w:b/>
          <w:color w:val="4F81BD" w:themeColor="accent1"/>
          <w:sz w:val="24"/>
          <w:lang w:val="es-ES"/>
        </w:rPr>
        <w:t xml:space="preserve">que </w:t>
      </w:r>
      <w:r w:rsidR="00553A3D" w:rsidRPr="00FA17BE">
        <w:rPr>
          <w:b/>
          <w:color w:val="4F81BD" w:themeColor="accent1"/>
          <w:sz w:val="24"/>
          <w:lang w:val="es-ES"/>
        </w:rPr>
        <w:t>sost</w:t>
      </w:r>
      <w:r w:rsidR="000C48E1">
        <w:rPr>
          <w:b/>
          <w:color w:val="4F81BD" w:themeColor="accent1"/>
          <w:sz w:val="24"/>
          <w:lang w:val="es-ES"/>
        </w:rPr>
        <w:t>i</w:t>
      </w:r>
      <w:r w:rsidR="00553A3D" w:rsidRPr="00FA17BE">
        <w:rPr>
          <w:b/>
          <w:color w:val="4F81BD" w:themeColor="accent1"/>
          <w:sz w:val="24"/>
          <w:lang w:val="es-ES"/>
        </w:rPr>
        <w:t>enen</w:t>
      </w:r>
      <w:r w:rsidR="00553A3D" w:rsidRPr="00FA17BE">
        <w:rPr>
          <w:b/>
          <w:color w:val="4F81BD" w:themeColor="accent1"/>
          <w:sz w:val="24"/>
          <w:lang w:val="es-ES"/>
        </w:rPr>
        <w:t xml:space="preserve"> la luz</w:t>
      </w:r>
    </w:p>
    <w:p w:rsidR="00553A3D" w:rsidRPr="00966316" w:rsidRDefault="00553A3D" w:rsidP="00553A3D">
      <w:pPr>
        <w:rPr>
          <w:b/>
          <w:color w:val="4F81BD" w:themeColor="accent1"/>
          <w:lang w:val="es-ES"/>
        </w:rPr>
      </w:pPr>
      <w:r w:rsidRPr="00966316">
        <w:rPr>
          <w:b/>
          <w:color w:val="4F81BD" w:themeColor="accent1"/>
          <w:lang w:val="es-ES"/>
        </w:rPr>
        <w:t xml:space="preserve"> </w:t>
      </w:r>
    </w:p>
    <w:p w:rsidR="00553A3D" w:rsidRPr="000D5697" w:rsidRDefault="000C48E1" w:rsidP="00C919AF">
      <w:pPr>
        <w:rPr>
          <w:color w:val="4F81BD" w:themeColor="accent1"/>
          <w:lang w:val="es-ES"/>
        </w:rPr>
      </w:pPr>
      <w:r>
        <w:rPr>
          <w:color w:val="4F81BD" w:themeColor="accent1"/>
          <w:lang w:val="es-ES"/>
        </w:rPr>
        <w:t>Queridos, e</w:t>
      </w:r>
      <w:r w:rsidR="00553A3D" w:rsidRPr="00553A3D">
        <w:rPr>
          <w:color w:val="4F81BD" w:themeColor="accent1"/>
          <w:lang w:val="es-ES"/>
        </w:rPr>
        <w:t>n</w:t>
      </w:r>
      <w:r w:rsidR="00553A3D" w:rsidRPr="00553A3D">
        <w:rPr>
          <w:color w:val="4F81BD" w:themeColor="accent1"/>
          <w:lang w:val="es-ES"/>
        </w:rPr>
        <w:t xml:space="preserve"> la dualidad ustedes siempre </w:t>
      </w:r>
      <w:r w:rsidR="000259CB">
        <w:rPr>
          <w:color w:val="4F81BD" w:themeColor="accent1"/>
          <w:lang w:val="es-ES"/>
        </w:rPr>
        <w:t>tomaron partido</w:t>
      </w:r>
      <w:r w:rsidR="00553A3D" w:rsidRPr="00553A3D">
        <w:rPr>
          <w:color w:val="4F81BD" w:themeColor="accent1"/>
          <w:lang w:val="es-ES"/>
        </w:rPr>
        <w:t xml:space="preserve">. </w:t>
      </w:r>
      <w:r w:rsidR="000259CB">
        <w:rPr>
          <w:color w:val="4F81BD" w:themeColor="accent1"/>
          <w:lang w:val="es-ES"/>
        </w:rPr>
        <w:t>Incluso</w:t>
      </w:r>
      <w:r w:rsidR="00553A3D">
        <w:rPr>
          <w:color w:val="4F81BD" w:themeColor="accent1"/>
          <w:lang w:val="es-ES"/>
        </w:rPr>
        <w:t xml:space="preserve"> lo </w:t>
      </w:r>
      <w:r w:rsidR="000259CB">
        <w:rPr>
          <w:color w:val="4F81BD" w:themeColor="accent1"/>
          <w:lang w:val="es-ES"/>
        </w:rPr>
        <w:t>siguen</w:t>
      </w:r>
      <w:r w:rsidR="00553A3D">
        <w:rPr>
          <w:color w:val="4F81BD" w:themeColor="accent1"/>
          <w:lang w:val="es-ES"/>
        </w:rPr>
        <w:t xml:space="preserve"> haciendo</w:t>
      </w:r>
      <w:r>
        <w:rPr>
          <w:color w:val="4F81BD" w:themeColor="accent1"/>
          <w:lang w:val="es-ES"/>
        </w:rPr>
        <w:t>,</w:t>
      </w:r>
      <w:r w:rsidR="00553A3D">
        <w:rPr>
          <w:color w:val="4F81BD" w:themeColor="accent1"/>
          <w:lang w:val="es-ES"/>
        </w:rPr>
        <w:t xml:space="preserve"> pero esperamos romper ese patrón con toda la humanidad. </w:t>
      </w:r>
      <w:r w:rsidR="000259CB">
        <w:rPr>
          <w:color w:val="4F81BD" w:themeColor="accent1"/>
          <w:lang w:val="es-ES"/>
        </w:rPr>
        <w:t>No se trata de tomar partido</w:t>
      </w:r>
      <w:r w:rsidR="00553A3D">
        <w:rPr>
          <w:color w:val="4F81BD" w:themeColor="accent1"/>
          <w:lang w:val="es-ES"/>
        </w:rPr>
        <w:t xml:space="preserve">, ni de </w:t>
      </w:r>
      <w:r w:rsidR="000259CB">
        <w:rPr>
          <w:color w:val="4F81BD" w:themeColor="accent1"/>
          <w:lang w:val="es-ES"/>
        </w:rPr>
        <w:t>pertenecer a</w:t>
      </w:r>
      <w:r w:rsidR="00553A3D">
        <w:rPr>
          <w:color w:val="4F81BD" w:themeColor="accent1"/>
          <w:lang w:val="es-ES"/>
        </w:rPr>
        <w:t xml:space="preserve"> este grupo o </w:t>
      </w:r>
      <w:r w:rsidR="003738D8">
        <w:rPr>
          <w:color w:val="4F81BD" w:themeColor="accent1"/>
          <w:lang w:val="es-ES"/>
        </w:rPr>
        <w:t xml:space="preserve">a </w:t>
      </w:r>
      <w:r w:rsidR="00553A3D">
        <w:rPr>
          <w:color w:val="4F81BD" w:themeColor="accent1"/>
          <w:lang w:val="es-ES"/>
        </w:rPr>
        <w:t>aquel</w:t>
      </w:r>
      <w:r w:rsidR="000259CB">
        <w:rPr>
          <w:color w:val="4F81BD" w:themeColor="accent1"/>
          <w:lang w:val="es-ES"/>
        </w:rPr>
        <w:t xml:space="preserve"> otro</w:t>
      </w:r>
      <w:r w:rsidR="00553A3D">
        <w:rPr>
          <w:color w:val="4F81BD" w:themeColor="accent1"/>
          <w:lang w:val="es-ES"/>
        </w:rPr>
        <w:t xml:space="preserve">; tiene que ver con </w:t>
      </w:r>
      <w:r w:rsidR="00AC7C72">
        <w:rPr>
          <w:color w:val="4F81BD" w:themeColor="accent1"/>
          <w:lang w:val="es-ES"/>
        </w:rPr>
        <w:t>las</w:t>
      </w:r>
      <w:r w:rsidR="00553A3D">
        <w:rPr>
          <w:color w:val="4F81BD" w:themeColor="accent1"/>
          <w:lang w:val="es-ES"/>
        </w:rPr>
        <w:t xml:space="preserve"> </w:t>
      </w:r>
      <w:r w:rsidR="000259CB">
        <w:rPr>
          <w:color w:val="4F81BD" w:themeColor="accent1"/>
          <w:lang w:val="es-ES"/>
        </w:rPr>
        <w:t>personas</w:t>
      </w:r>
      <w:r w:rsidR="00553A3D">
        <w:rPr>
          <w:color w:val="4F81BD" w:themeColor="accent1"/>
          <w:lang w:val="es-ES"/>
        </w:rPr>
        <w:t xml:space="preserve"> que sostienen la luz. Eso es lo que </w:t>
      </w:r>
      <w:r w:rsidR="000259CB">
        <w:rPr>
          <w:color w:val="4F81BD" w:themeColor="accent1"/>
          <w:lang w:val="es-ES"/>
        </w:rPr>
        <w:t>pueden hacer ahora</w:t>
      </w:r>
      <w:r w:rsidR="00553A3D">
        <w:rPr>
          <w:color w:val="4F81BD" w:themeColor="accent1"/>
          <w:lang w:val="es-ES"/>
        </w:rPr>
        <w:t xml:space="preserve">, </w:t>
      </w:r>
      <w:r w:rsidR="000259CB">
        <w:rPr>
          <w:color w:val="4F81BD" w:themeColor="accent1"/>
          <w:lang w:val="es-ES"/>
        </w:rPr>
        <w:t>por eso</w:t>
      </w:r>
      <w:r w:rsidR="00553A3D">
        <w:rPr>
          <w:color w:val="4F81BD" w:themeColor="accent1"/>
          <w:lang w:val="es-ES"/>
        </w:rPr>
        <w:t xml:space="preserve"> salgan de cualquier clasificación en la cual se </w:t>
      </w:r>
      <w:r w:rsidR="000259CB">
        <w:rPr>
          <w:color w:val="4F81BD" w:themeColor="accent1"/>
          <w:lang w:val="es-ES"/>
        </w:rPr>
        <w:t>hayan ubicado</w:t>
      </w:r>
      <w:r w:rsidR="00553A3D">
        <w:rPr>
          <w:color w:val="4F81BD" w:themeColor="accent1"/>
          <w:lang w:val="es-ES"/>
        </w:rPr>
        <w:t xml:space="preserve"> y hagan algo diferente. </w:t>
      </w:r>
      <w:r w:rsidR="000D5697">
        <w:rPr>
          <w:color w:val="4F81BD" w:themeColor="accent1"/>
          <w:lang w:val="es-ES"/>
        </w:rPr>
        <w:t>Permitan</w:t>
      </w:r>
      <w:r w:rsidR="00553A3D">
        <w:rPr>
          <w:color w:val="4F81BD" w:themeColor="accent1"/>
          <w:lang w:val="es-ES"/>
        </w:rPr>
        <w:t xml:space="preserve"> que sus corazones reaccionen </w:t>
      </w:r>
      <w:r w:rsidR="000D5697">
        <w:rPr>
          <w:color w:val="4F81BD" w:themeColor="accent1"/>
          <w:lang w:val="es-ES"/>
        </w:rPr>
        <w:t xml:space="preserve">frente </w:t>
      </w:r>
      <w:r w:rsidR="00553A3D">
        <w:rPr>
          <w:color w:val="4F81BD" w:themeColor="accent1"/>
          <w:lang w:val="es-ES"/>
        </w:rPr>
        <w:t xml:space="preserve">al </w:t>
      </w:r>
      <w:r w:rsidR="00553A3D">
        <w:rPr>
          <w:color w:val="4F81BD" w:themeColor="accent1"/>
          <w:lang w:val="es-ES"/>
        </w:rPr>
        <w:lastRenderedPageBreak/>
        <w:t>mundo que los rodea. Si lo que sienten</w:t>
      </w:r>
      <w:r w:rsidR="000D5697" w:rsidRPr="000D5697">
        <w:rPr>
          <w:color w:val="4F81BD" w:themeColor="accent1"/>
          <w:lang w:val="es-ES"/>
        </w:rPr>
        <w:t xml:space="preserve"> </w:t>
      </w:r>
      <w:r w:rsidR="000D5697">
        <w:rPr>
          <w:color w:val="4F81BD" w:themeColor="accent1"/>
          <w:lang w:val="es-ES"/>
        </w:rPr>
        <w:t>es frustración</w:t>
      </w:r>
      <w:r w:rsidR="00553A3D">
        <w:rPr>
          <w:color w:val="4F81BD" w:themeColor="accent1"/>
          <w:lang w:val="es-ES"/>
        </w:rPr>
        <w:t xml:space="preserve">, </w:t>
      </w:r>
      <w:r w:rsidR="000D5697">
        <w:rPr>
          <w:color w:val="4F81BD" w:themeColor="accent1"/>
          <w:lang w:val="es-ES"/>
        </w:rPr>
        <w:t>quizás</w:t>
      </w:r>
      <w:r w:rsidR="00553A3D">
        <w:rPr>
          <w:color w:val="4F81BD" w:themeColor="accent1"/>
          <w:lang w:val="es-ES"/>
        </w:rPr>
        <w:t xml:space="preserve"> </w:t>
      </w:r>
      <w:r w:rsidR="00553A3D">
        <w:rPr>
          <w:color w:val="4F81BD" w:themeColor="accent1"/>
          <w:lang w:val="es-ES"/>
        </w:rPr>
        <w:t>necesit</w:t>
      </w:r>
      <w:r w:rsidR="003738D8">
        <w:rPr>
          <w:color w:val="4F81BD" w:themeColor="accent1"/>
          <w:lang w:val="es-ES"/>
        </w:rPr>
        <w:t>e</w:t>
      </w:r>
      <w:r w:rsidR="00553A3D">
        <w:rPr>
          <w:color w:val="4F81BD" w:themeColor="accent1"/>
          <w:lang w:val="es-ES"/>
        </w:rPr>
        <w:t>n</w:t>
      </w:r>
      <w:r w:rsidR="00553A3D">
        <w:rPr>
          <w:color w:val="4F81BD" w:themeColor="accent1"/>
          <w:lang w:val="es-ES"/>
        </w:rPr>
        <w:t xml:space="preserve"> salir y gritar </w:t>
      </w:r>
      <w:r w:rsidR="000D5697">
        <w:rPr>
          <w:color w:val="4F81BD" w:themeColor="accent1"/>
          <w:lang w:val="es-ES"/>
        </w:rPr>
        <w:t>con todas sus fuerzas</w:t>
      </w:r>
      <w:r w:rsidR="00553A3D">
        <w:rPr>
          <w:color w:val="4F81BD" w:themeColor="accent1"/>
          <w:lang w:val="es-ES"/>
        </w:rPr>
        <w:t xml:space="preserve">. Nosotros estaremos allí escuchando, esperando. Liberen esa energía </w:t>
      </w:r>
      <w:r w:rsidR="007D4947">
        <w:rPr>
          <w:color w:val="4F81BD" w:themeColor="accent1"/>
          <w:lang w:val="es-ES"/>
        </w:rPr>
        <w:t xml:space="preserve">para que no tengan que cargarla con ustedes y </w:t>
      </w:r>
      <w:r w:rsidR="000D5697">
        <w:rPr>
          <w:color w:val="4F81BD" w:themeColor="accent1"/>
          <w:lang w:val="es-ES"/>
        </w:rPr>
        <w:t>sigan adelante haciendo</w:t>
      </w:r>
      <w:r w:rsidR="007D4947">
        <w:rPr>
          <w:color w:val="4F81BD" w:themeColor="accent1"/>
          <w:lang w:val="es-ES"/>
        </w:rPr>
        <w:t xml:space="preserve"> algo </w:t>
      </w:r>
      <w:r w:rsidR="007D4947">
        <w:rPr>
          <w:color w:val="4F81BD" w:themeColor="accent1"/>
          <w:lang w:val="es-ES"/>
        </w:rPr>
        <w:t>diferente</w:t>
      </w:r>
      <w:r w:rsidR="007D4947">
        <w:rPr>
          <w:color w:val="4F81BD" w:themeColor="accent1"/>
          <w:lang w:val="es-ES"/>
        </w:rPr>
        <w:t xml:space="preserve">. Observen </w:t>
      </w:r>
      <w:r w:rsidR="000D5697">
        <w:rPr>
          <w:color w:val="4F81BD" w:themeColor="accent1"/>
          <w:lang w:val="es-ES"/>
        </w:rPr>
        <w:t>c</w:t>
      </w:r>
      <w:r>
        <w:rPr>
          <w:color w:val="4F81BD" w:themeColor="accent1"/>
          <w:lang w:val="es-ES"/>
        </w:rPr>
        <w:t>ó</w:t>
      </w:r>
      <w:r w:rsidR="000D5697">
        <w:rPr>
          <w:color w:val="4F81BD" w:themeColor="accent1"/>
          <w:lang w:val="es-ES"/>
        </w:rPr>
        <w:t>mo</w:t>
      </w:r>
      <w:r w:rsidR="000D5697">
        <w:rPr>
          <w:color w:val="4F81BD" w:themeColor="accent1"/>
          <w:lang w:val="es-ES"/>
        </w:rPr>
        <w:t xml:space="preserve"> se presentan </w:t>
      </w:r>
      <w:r w:rsidR="007D4947">
        <w:rPr>
          <w:color w:val="4F81BD" w:themeColor="accent1"/>
          <w:lang w:val="es-ES"/>
        </w:rPr>
        <w:t xml:space="preserve">las oportunidades para que </w:t>
      </w:r>
      <w:r w:rsidR="000D5697">
        <w:rPr>
          <w:color w:val="4F81BD" w:themeColor="accent1"/>
          <w:lang w:val="es-ES"/>
        </w:rPr>
        <w:t>las aprovechen actuando de otra manera</w:t>
      </w:r>
      <w:r w:rsidR="007D4947">
        <w:rPr>
          <w:color w:val="4F81BD" w:themeColor="accent1"/>
          <w:lang w:val="es-ES"/>
        </w:rPr>
        <w:t xml:space="preserve"> y </w:t>
      </w:r>
      <w:r w:rsidR="000D5697">
        <w:rPr>
          <w:color w:val="4F81BD" w:themeColor="accent1"/>
          <w:lang w:val="es-ES"/>
        </w:rPr>
        <w:t>expresando</w:t>
      </w:r>
      <w:r w:rsidR="007D4947">
        <w:rPr>
          <w:color w:val="4F81BD" w:themeColor="accent1"/>
          <w:lang w:val="es-ES"/>
        </w:rPr>
        <w:t xml:space="preserve"> reacciones</w:t>
      </w:r>
      <w:r w:rsidR="000D5697" w:rsidRPr="000D5697">
        <w:rPr>
          <w:color w:val="4F81BD" w:themeColor="accent1"/>
          <w:lang w:val="es-ES"/>
        </w:rPr>
        <w:t xml:space="preserve"> </w:t>
      </w:r>
      <w:r w:rsidR="000D5697">
        <w:rPr>
          <w:color w:val="4F81BD" w:themeColor="accent1"/>
          <w:lang w:val="es-ES"/>
        </w:rPr>
        <w:t>diferentes</w:t>
      </w:r>
      <w:r w:rsidR="007D4947">
        <w:rPr>
          <w:color w:val="4F81BD" w:themeColor="accent1"/>
          <w:lang w:val="es-ES"/>
        </w:rPr>
        <w:t xml:space="preserve">. Han </w:t>
      </w:r>
      <w:r w:rsidR="000D5697">
        <w:rPr>
          <w:color w:val="4F81BD" w:themeColor="accent1"/>
          <w:lang w:val="es-ES"/>
        </w:rPr>
        <w:t>entrado</w:t>
      </w:r>
      <w:r w:rsidR="007D4947">
        <w:rPr>
          <w:color w:val="4F81BD" w:themeColor="accent1"/>
          <w:lang w:val="es-ES"/>
        </w:rPr>
        <w:t xml:space="preserve"> en un mundo</w:t>
      </w:r>
      <w:r w:rsidR="000D5697" w:rsidRPr="000D5697">
        <w:rPr>
          <w:color w:val="4F81BD" w:themeColor="accent1"/>
          <w:lang w:val="es-ES"/>
        </w:rPr>
        <w:t xml:space="preserve"> </w:t>
      </w:r>
      <w:r w:rsidR="000D5697">
        <w:rPr>
          <w:color w:val="4F81BD" w:themeColor="accent1"/>
          <w:lang w:val="es-ES"/>
        </w:rPr>
        <w:t>nuevo</w:t>
      </w:r>
      <w:r w:rsidR="007D4947">
        <w:rPr>
          <w:color w:val="4F81BD" w:themeColor="accent1"/>
          <w:lang w:val="es-ES"/>
        </w:rPr>
        <w:t>. Lo que no siempre comprenden es que ustedes son líderes, y por eso están aquí</w:t>
      </w:r>
      <w:r w:rsidR="000D5697">
        <w:rPr>
          <w:color w:val="4F81BD" w:themeColor="accent1"/>
          <w:lang w:val="es-ES"/>
        </w:rPr>
        <w:t>;</w:t>
      </w:r>
      <w:r w:rsidR="007D4947">
        <w:rPr>
          <w:color w:val="4F81BD" w:themeColor="accent1"/>
          <w:lang w:val="es-ES"/>
        </w:rPr>
        <w:t xml:space="preserve"> </w:t>
      </w:r>
      <w:r w:rsidR="007D4947" w:rsidRPr="000D5697">
        <w:rPr>
          <w:color w:val="4F81BD" w:themeColor="accent1"/>
          <w:lang w:val="es-ES"/>
        </w:rPr>
        <w:t>es lo que vinieron a hacer.</w:t>
      </w:r>
    </w:p>
    <w:p w:rsidR="00553A3D" w:rsidRPr="000D5697" w:rsidRDefault="00553A3D" w:rsidP="00C919AF">
      <w:pPr>
        <w:rPr>
          <w:color w:val="4F81BD" w:themeColor="accent1"/>
          <w:lang w:val="es-ES"/>
        </w:rPr>
      </w:pPr>
    </w:p>
    <w:p w:rsidR="00C919AF" w:rsidRDefault="00B564B0" w:rsidP="00C919AF">
      <w:pPr>
        <w:rPr>
          <w:color w:val="4F81BD" w:themeColor="accent1"/>
          <w:lang w:val="es-ES"/>
        </w:rPr>
      </w:pPr>
      <w:r>
        <w:rPr>
          <w:color w:val="4F81BD" w:themeColor="accent1"/>
          <w:lang w:val="es-ES"/>
        </w:rPr>
        <w:t>Continúen</w:t>
      </w:r>
      <w:r w:rsidR="007D4947" w:rsidRPr="007D4947">
        <w:rPr>
          <w:color w:val="4F81BD" w:themeColor="accent1"/>
          <w:lang w:val="es-ES"/>
        </w:rPr>
        <w:t xml:space="preserve"> con </w:t>
      </w:r>
      <w:r>
        <w:rPr>
          <w:color w:val="4F81BD" w:themeColor="accent1"/>
          <w:lang w:val="es-ES"/>
        </w:rPr>
        <w:t>su</w:t>
      </w:r>
      <w:r w:rsidR="007D4947" w:rsidRPr="007D4947">
        <w:rPr>
          <w:color w:val="4F81BD" w:themeColor="accent1"/>
          <w:lang w:val="es-ES"/>
        </w:rPr>
        <w:t xml:space="preserve"> gran </w:t>
      </w:r>
      <w:r>
        <w:rPr>
          <w:color w:val="4F81BD" w:themeColor="accent1"/>
          <w:lang w:val="es-ES"/>
        </w:rPr>
        <w:t>labor</w:t>
      </w:r>
      <w:r w:rsidR="007D4947" w:rsidRPr="007D4947">
        <w:rPr>
          <w:color w:val="4F81BD" w:themeColor="accent1"/>
          <w:lang w:val="es-ES"/>
        </w:rPr>
        <w:t xml:space="preserve"> queridos, y sepan que </w:t>
      </w:r>
      <w:r>
        <w:rPr>
          <w:color w:val="4F81BD" w:themeColor="accent1"/>
          <w:lang w:val="es-ES"/>
        </w:rPr>
        <w:t>los amamos mucho más de lo que creen</w:t>
      </w:r>
      <w:r w:rsidR="007D4947">
        <w:rPr>
          <w:color w:val="4F81BD" w:themeColor="accent1"/>
          <w:lang w:val="es-ES"/>
        </w:rPr>
        <w:t>. Ustedes nunca, jamás caminan solos en este planeta. S</w:t>
      </w:r>
      <w:r w:rsidR="00AC7C72">
        <w:rPr>
          <w:color w:val="4F81BD" w:themeColor="accent1"/>
          <w:lang w:val="es-ES"/>
        </w:rPr>
        <w:t>í</w:t>
      </w:r>
      <w:r w:rsidR="007D4947">
        <w:rPr>
          <w:color w:val="4F81BD" w:themeColor="accent1"/>
          <w:lang w:val="es-ES"/>
        </w:rPr>
        <w:t xml:space="preserve">, sabemos que no siempre pueden sentirlo y algunas veces anhelan la presencia física de otro </w:t>
      </w:r>
      <w:r w:rsidR="00F5366E">
        <w:rPr>
          <w:color w:val="4F81BD" w:themeColor="accent1"/>
          <w:lang w:val="es-ES"/>
        </w:rPr>
        <w:t xml:space="preserve">ser </w:t>
      </w:r>
      <w:r w:rsidR="007D4947">
        <w:rPr>
          <w:color w:val="4F81BD" w:themeColor="accent1"/>
          <w:lang w:val="es-ES"/>
        </w:rPr>
        <w:t>humano</w:t>
      </w:r>
      <w:r w:rsidR="000C48E1">
        <w:rPr>
          <w:color w:val="4F81BD" w:themeColor="accent1"/>
          <w:lang w:val="es-ES"/>
        </w:rPr>
        <w:t>,</w:t>
      </w:r>
      <w:r w:rsidR="007D4947">
        <w:rPr>
          <w:color w:val="4F81BD" w:themeColor="accent1"/>
          <w:lang w:val="es-ES"/>
        </w:rPr>
        <w:t xml:space="preserve"> </w:t>
      </w:r>
      <w:r w:rsidR="00F5366E">
        <w:rPr>
          <w:color w:val="4F81BD" w:themeColor="accent1"/>
          <w:lang w:val="es-ES"/>
        </w:rPr>
        <w:t>pero</w:t>
      </w:r>
      <w:r w:rsidR="007D4947">
        <w:rPr>
          <w:color w:val="4F81BD" w:themeColor="accent1"/>
          <w:lang w:val="es-ES"/>
        </w:rPr>
        <w:t xml:space="preserve"> no pueden encontrarla. Confíen en que estamos siempre sobre su hombro observando, enviando energía </w:t>
      </w:r>
      <w:r w:rsidR="00F5366E">
        <w:rPr>
          <w:color w:val="4F81BD" w:themeColor="accent1"/>
          <w:lang w:val="es-ES"/>
        </w:rPr>
        <w:t>y tratando</w:t>
      </w:r>
      <w:r w:rsidR="00AC7C72">
        <w:rPr>
          <w:color w:val="4F81BD" w:themeColor="accent1"/>
          <w:lang w:val="es-ES"/>
        </w:rPr>
        <w:t>,</w:t>
      </w:r>
      <w:r w:rsidR="00F5366E">
        <w:rPr>
          <w:color w:val="4F81BD" w:themeColor="accent1"/>
          <w:lang w:val="es-ES"/>
        </w:rPr>
        <w:t xml:space="preserve"> </w:t>
      </w:r>
      <w:r w:rsidR="00AC7C72">
        <w:rPr>
          <w:color w:val="4F81BD" w:themeColor="accent1"/>
          <w:lang w:val="es-ES"/>
        </w:rPr>
        <w:t xml:space="preserve">en lo posible, </w:t>
      </w:r>
      <w:r w:rsidR="00F5366E">
        <w:rPr>
          <w:color w:val="4F81BD" w:themeColor="accent1"/>
          <w:lang w:val="es-ES"/>
        </w:rPr>
        <w:t>de</w:t>
      </w:r>
      <w:r w:rsidR="007D4947">
        <w:rPr>
          <w:color w:val="4F81BD" w:themeColor="accent1"/>
          <w:lang w:val="es-ES"/>
        </w:rPr>
        <w:t xml:space="preserve"> abrir las puertas </w:t>
      </w:r>
      <w:r w:rsidR="00F5366E">
        <w:rPr>
          <w:color w:val="4F81BD" w:themeColor="accent1"/>
          <w:lang w:val="es-ES"/>
        </w:rPr>
        <w:t>para</w:t>
      </w:r>
      <w:r w:rsidR="007D4947">
        <w:rPr>
          <w:color w:val="4F81BD" w:themeColor="accent1"/>
          <w:lang w:val="es-ES"/>
        </w:rPr>
        <w:t xml:space="preserve"> que la </w:t>
      </w:r>
      <w:r w:rsidR="00F5366E">
        <w:rPr>
          <w:color w:val="4F81BD" w:themeColor="accent1"/>
          <w:lang w:val="es-ES"/>
        </w:rPr>
        <w:t>siguiente</w:t>
      </w:r>
      <w:r w:rsidR="007D4947">
        <w:rPr>
          <w:color w:val="4F81BD" w:themeColor="accent1"/>
          <w:lang w:val="es-ES"/>
        </w:rPr>
        <w:t xml:space="preserve"> oportunidad </w:t>
      </w:r>
      <w:r w:rsidR="00F5366E">
        <w:rPr>
          <w:color w:val="4F81BD" w:themeColor="accent1"/>
          <w:lang w:val="es-ES"/>
        </w:rPr>
        <w:t xml:space="preserve">aparezca ante sus ojos y </w:t>
      </w:r>
      <w:r w:rsidR="007D4947">
        <w:rPr>
          <w:color w:val="4F81BD" w:themeColor="accent1"/>
          <w:lang w:val="es-ES"/>
        </w:rPr>
        <w:t xml:space="preserve"> </w:t>
      </w:r>
      <w:r w:rsidR="00F5366E">
        <w:rPr>
          <w:color w:val="4F81BD" w:themeColor="accent1"/>
          <w:lang w:val="es-ES"/>
        </w:rPr>
        <w:t>puedan entrar en su espacio creativo</w:t>
      </w:r>
      <w:r w:rsidR="007D4947">
        <w:rPr>
          <w:color w:val="4F81BD" w:themeColor="accent1"/>
          <w:lang w:val="es-ES"/>
        </w:rPr>
        <w:t>.</w:t>
      </w:r>
    </w:p>
    <w:p w:rsidR="007D4947" w:rsidRPr="007D4947" w:rsidRDefault="007D4947" w:rsidP="00C919AF">
      <w:pPr>
        <w:rPr>
          <w:color w:val="4F81BD" w:themeColor="accent1"/>
          <w:lang w:val="es-ES"/>
        </w:rPr>
      </w:pPr>
    </w:p>
    <w:p w:rsidR="00C919AF" w:rsidRPr="009E128F" w:rsidRDefault="00F5366E" w:rsidP="00C919AF">
      <w:pPr>
        <w:rPr>
          <w:color w:val="4F81BD" w:themeColor="accent1"/>
          <w:lang w:val="es-AR"/>
        </w:rPr>
      </w:pPr>
      <w:r>
        <w:rPr>
          <w:color w:val="4F81BD" w:themeColor="accent1"/>
          <w:lang w:val="es-ES"/>
        </w:rPr>
        <w:t>Trajeron</w:t>
      </w:r>
      <w:r w:rsidR="007D4947" w:rsidRPr="007D4947">
        <w:rPr>
          <w:color w:val="4F81BD" w:themeColor="accent1"/>
          <w:lang w:val="es-ES"/>
        </w:rPr>
        <w:t xml:space="preserve"> el proyecto original del Hogar </w:t>
      </w:r>
      <w:r w:rsidRPr="007D4947">
        <w:rPr>
          <w:color w:val="4F81BD" w:themeColor="accent1"/>
          <w:lang w:val="es-ES"/>
        </w:rPr>
        <w:t>aquí</w:t>
      </w:r>
      <w:r w:rsidR="007D4947" w:rsidRPr="007D4947">
        <w:rPr>
          <w:color w:val="4F81BD" w:themeColor="accent1"/>
          <w:lang w:val="es-ES"/>
        </w:rPr>
        <w:t xml:space="preserve"> a la Tierra. </w:t>
      </w:r>
      <w:r>
        <w:rPr>
          <w:color w:val="4F81BD" w:themeColor="accent1"/>
          <w:lang w:val="es-ES"/>
        </w:rPr>
        <w:t>A causa de</w:t>
      </w:r>
      <w:r w:rsidR="00A826FA">
        <w:rPr>
          <w:color w:val="4F81BD" w:themeColor="accent1"/>
          <w:lang w:val="es-ES"/>
        </w:rPr>
        <w:t xml:space="preserve"> todo </w:t>
      </w:r>
      <w:r w:rsidR="00A826FA">
        <w:rPr>
          <w:color w:val="4F81BD" w:themeColor="accent1"/>
          <w:lang w:val="es-ES"/>
        </w:rPr>
        <w:t>es</w:t>
      </w:r>
      <w:r w:rsidR="00016507">
        <w:rPr>
          <w:color w:val="4F81BD" w:themeColor="accent1"/>
          <w:lang w:val="es-ES"/>
        </w:rPr>
        <w:t>t</w:t>
      </w:r>
      <w:r w:rsidR="00A826FA">
        <w:rPr>
          <w:color w:val="4F81BD" w:themeColor="accent1"/>
          <w:lang w:val="es-ES"/>
        </w:rPr>
        <w:t>e</w:t>
      </w:r>
      <w:r w:rsidR="00A826FA">
        <w:rPr>
          <w:color w:val="4F81BD" w:themeColor="accent1"/>
          <w:lang w:val="es-ES"/>
        </w:rPr>
        <w:t xml:space="preserve"> desorden que </w:t>
      </w:r>
      <w:r w:rsidR="00647877">
        <w:rPr>
          <w:color w:val="4F81BD" w:themeColor="accent1"/>
          <w:lang w:val="es-ES"/>
        </w:rPr>
        <w:t>perciben</w:t>
      </w:r>
      <w:r w:rsidR="00016507">
        <w:rPr>
          <w:color w:val="4F81BD" w:themeColor="accent1"/>
          <w:lang w:val="es-ES"/>
        </w:rPr>
        <w:t xml:space="preserve"> </w:t>
      </w:r>
      <w:r w:rsidR="00A826FA">
        <w:rPr>
          <w:color w:val="4F81BD" w:themeColor="accent1"/>
          <w:lang w:val="es-ES"/>
        </w:rPr>
        <w:t xml:space="preserve">ahora, </w:t>
      </w:r>
      <w:r>
        <w:rPr>
          <w:color w:val="4F81BD" w:themeColor="accent1"/>
          <w:lang w:val="es-ES"/>
        </w:rPr>
        <w:t xml:space="preserve">ha llegado </w:t>
      </w:r>
      <w:r w:rsidR="00A826FA">
        <w:rPr>
          <w:color w:val="4F81BD" w:themeColor="accent1"/>
          <w:lang w:val="es-ES"/>
        </w:rPr>
        <w:t xml:space="preserve">la oportunidad </w:t>
      </w:r>
      <w:r>
        <w:rPr>
          <w:color w:val="4F81BD" w:themeColor="accent1"/>
          <w:lang w:val="es-ES"/>
        </w:rPr>
        <w:t>de</w:t>
      </w:r>
      <w:r w:rsidR="00A826FA">
        <w:rPr>
          <w:color w:val="4F81BD" w:themeColor="accent1"/>
          <w:lang w:val="es-ES"/>
        </w:rPr>
        <w:t xml:space="preserve"> equilibrar la energía femenina. </w:t>
      </w:r>
      <w:r w:rsidR="00AC7C72">
        <w:rPr>
          <w:color w:val="4F81BD" w:themeColor="accent1"/>
          <w:lang w:val="es-ES"/>
        </w:rPr>
        <w:t>¡</w:t>
      </w:r>
      <w:r w:rsidR="00A826FA">
        <w:rPr>
          <w:color w:val="4F81BD" w:themeColor="accent1"/>
          <w:lang w:val="es-ES"/>
        </w:rPr>
        <w:t>Celébrenl</w:t>
      </w:r>
      <w:r>
        <w:rPr>
          <w:color w:val="4F81BD" w:themeColor="accent1"/>
          <w:lang w:val="es-ES"/>
        </w:rPr>
        <w:t>a</w:t>
      </w:r>
      <w:r w:rsidR="00A826FA">
        <w:rPr>
          <w:color w:val="4F81BD" w:themeColor="accent1"/>
          <w:lang w:val="es-ES"/>
        </w:rPr>
        <w:t xml:space="preserve">! Jueguen con su poder básico de la energía femenina de la creación y sepan que el mundo </w:t>
      </w:r>
      <w:r>
        <w:rPr>
          <w:color w:val="4F81BD" w:themeColor="accent1"/>
          <w:lang w:val="es-ES"/>
        </w:rPr>
        <w:t>existe para que lo creen</w:t>
      </w:r>
      <w:r w:rsidR="00A826FA">
        <w:rPr>
          <w:color w:val="4F81BD" w:themeColor="accent1"/>
          <w:lang w:val="es-ES"/>
        </w:rPr>
        <w:t xml:space="preserve">. </w:t>
      </w:r>
      <w:r w:rsidR="00A826FA" w:rsidRPr="00AC7C72">
        <w:rPr>
          <w:color w:val="4F81BD" w:themeColor="accent1"/>
          <w:lang w:val="es-ES"/>
        </w:rPr>
        <w:t xml:space="preserve">Hagan algo </w:t>
      </w:r>
      <w:r w:rsidRPr="00AC7C72">
        <w:rPr>
          <w:color w:val="4F81BD" w:themeColor="accent1"/>
          <w:lang w:val="es-ES"/>
        </w:rPr>
        <w:t>diferente</w:t>
      </w:r>
      <w:r w:rsidR="00A826FA" w:rsidRPr="00AC7C72">
        <w:rPr>
          <w:color w:val="4F81BD" w:themeColor="accent1"/>
          <w:lang w:val="es-ES"/>
        </w:rPr>
        <w:t>.</w:t>
      </w:r>
      <w:r w:rsidR="00A826FA" w:rsidRPr="009E128F">
        <w:rPr>
          <w:color w:val="4F81BD" w:themeColor="accent1"/>
          <w:lang w:val="es-AR"/>
        </w:rPr>
        <w:t xml:space="preserve"> </w:t>
      </w:r>
    </w:p>
    <w:p w:rsidR="00F5366E" w:rsidRPr="009E128F" w:rsidRDefault="00F5366E" w:rsidP="00C919AF">
      <w:pPr>
        <w:rPr>
          <w:lang w:val="es-AR"/>
        </w:rPr>
      </w:pPr>
    </w:p>
    <w:p w:rsidR="00C919AF" w:rsidRDefault="00AC7C72" w:rsidP="00C919AF">
      <w:pPr>
        <w:rPr>
          <w:color w:val="4F81BD" w:themeColor="accent1"/>
          <w:lang w:val="es-ES"/>
        </w:rPr>
      </w:pPr>
      <w:r w:rsidRPr="00AC7C72">
        <w:rPr>
          <w:color w:val="4F81BD" w:themeColor="accent1"/>
          <w:lang w:val="es-ES"/>
        </w:rPr>
        <w:t>Es c</w:t>
      </w:r>
      <w:r w:rsidR="00A826FA" w:rsidRPr="00A826FA">
        <w:rPr>
          <w:color w:val="4F81BD" w:themeColor="accent1"/>
          <w:lang w:val="es-ES"/>
        </w:rPr>
        <w:t xml:space="preserve">on el mayor honor </w:t>
      </w:r>
      <w:r w:rsidR="00F5366E">
        <w:rPr>
          <w:color w:val="4F81BD" w:themeColor="accent1"/>
          <w:lang w:val="es-ES"/>
        </w:rPr>
        <w:t xml:space="preserve">que </w:t>
      </w:r>
      <w:r w:rsidR="00A826FA" w:rsidRPr="00A826FA">
        <w:rPr>
          <w:color w:val="4F81BD" w:themeColor="accent1"/>
          <w:lang w:val="es-ES"/>
        </w:rPr>
        <w:t xml:space="preserve">los saludo </w:t>
      </w:r>
      <w:r w:rsidR="00F5366E">
        <w:rPr>
          <w:color w:val="4F81BD" w:themeColor="accent1"/>
          <w:lang w:val="es-ES"/>
        </w:rPr>
        <w:t>en</w:t>
      </w:r>
      <w:r w:rsidR="00A826FA" w:rsidRPr="00A826FA">
        <w:rPr>
          <w:color w:val="4F81BD" w:themeColor="accent1"/>
          <w:lang w:val="es-ES"/>
        </w:rPr>
        <w:t xml:space="preserve"> esta forma</w:t>
      </w:r>
      <w:r>
        <w:rPr>
          <w:color w:val="4F81BD" w:themeColor="accent1"/>
          <w:lang w:val="es-ES"/>
        </w:rPr>
        <w:t>,</w:t>
      </w:r>
      <w:r w:rsidR="00A826FA" w:rsidRPr="00A826FA">
        <w:rPr>
          <w:color w:val="4F81BD" w:themeColor="accent1"/>
          <w:lang w:val="es-ES"/>
        </w:rPr>
        <w:t xml:space="preserve"> </w:t>
      </w:r>
      <w:r w:rsidR="0098545E">
        <w:rPr>
          <w:color w:val="4F81BD" w:themeColor="accent1"/>
          <w:lang w:val="es-ES"/>
        </w:rPr>
        <w:t xml:space="preserve">incluso </w:t>
      </w:r>
      <w:r w:rsidR="00A826FA" w:rsidRPr="00A826FA">
        <w:rPr>
          <w:color w:val="4F81BD" w:themeColor="accent1"/>
          <w:lang w:val="es-ES"/>
        </w:rPr>
        <w:t xml:space="preserve">como una </w:t>
      </w:r>
      <w:r w:rsidR="0098545E">
        <w:rPr>
          <w:color w:val="4F81BD" w:themeColor="accent1"/>
          <w:lang w:val="es-ES"/>
        </w:rPr>
        <w:t>persona</w:t>
      </w:r>
      <w:r w:rsidR="00A826FA" w:rsidRPr="00A826FA">
        <w:rPr>
          <w:color w:val="4F81BD" w:themeColor="accent1"/>
          <w:lang w:val="es-ES"/>
        </w:rPr>
        <w:t xml:space="preserve">. </w:t>
      </w:r>
      <w:r w:rsidR="00A826FA">
        <w:rPr>
          <w:color w:val="4F81BD" w:themeColor="accent1"/>
          <w:lang w:val="es-ES"/>
        </w:rPr>
        <w:t xml:space="preserve">Yo soy </w:t>
      </w:r>
      <w:proofErr w:type="spellStart"/>
      <w:r w:rsidR="00A826FA">
        <w:rPr>
          <w:color w:val="4F81BD" w:themeColor="accent1"/>
          <w:lang w:val="es-ES"/>
        </w:rPr>
        <w:t>Merlia</w:t>
      </w:r>
      <w:proofErr w:type="spellEnd"/>
      <w:r w:rsidR="00A826FA">
        <w:rPr>
          <w:color w:val="4F81BD" w:themeColor="accent1"/>
          <w:lang w:val="es-ES"/>
        </w:rPr>
        <w:t xml:space="preserve"> y les pido que se traten </w:t>
      </w:r>
      <w:r w:rsidR="0098545E">
        <w:rPr>
          <w:color w:val="4F81BD" w:themeColor="accent1"/>
          <w:lang w:val="es-ES"/>
        </w:rPr>
        <w:t>mutuamente</w:t>
      </w:r>
      <w:r w:rsidR="00A826FA">
        <w:rPr>
          <w:color w:val="4F81BD" w:themeColor="accent1"/>
          <w:lang w:val="es-ES"/>
        </w:rPr>
        <w:t xml:space="preserve"> con respeto, se </w:t>
      </w:r>
      <w:r w:rsidR="0098545E">
        <w:rPr>
          <w:color w:val="4F81BD" w:themeColor="accent1"/>
          <w:lang w:val="es-ES"/>
        </w:rPr>
        <w:t>cuiden</w:t>
      </w:r>
      <w:r w:rsidR="00A826FA">
        <w:rPr>
          <w:color w:val="4F81BD" w:themeColor="accent1"/>
          <w:lang w:val="es-ES"/>
        </w:rPr>
        <w:t xml:space="preserve"> unos a otros siempre que sea posible y jueguen</w:t>
      </w:r>
      <w:r w:rsidR="0098545E">
        <w:rPr>
          <w:color w:val="4F81BD" w:themeColor="accent1"/>
          <w:lang w:val="es-ES"/>
        </w:rPr>
        <w:t xml:space="preserve"> bien</w:t>
      </w:r>
      <w:r w:rsidR="00A826FA">
        <w:rPr>
          <w:color w:val="4F81BD" w:themeColor="accent1"/>
          <w:lang w:val="es-ES"/>
        </w:rPr>
        <w:t xml:space="preserve"> juntos. Vengan a verme alguna vez.</w:t>
      </w:r>
    </w:p>
    <w:p w:rsidR="0098545E" w:rsidRPr="00A826FA" w:rsidRDefault="0098545E" w:rsidP="00C919AF">
      <w:pPr>
        <w:rPr>
          <w:color w:val="4F81BD" w:themeColor="accent1"/>
          <w:lang w:val="es-ES"/>
        </w:rPr>
      </w:pPr>
    </w:p>
    <w:p w:rsidR="00A826FA" w:rsidRPr="0037300D" w:rsidRDefault="00A826FA" w:rsidP="00C919AF">
      <w:pPr>
        <w:rPr>
          <w:color w:val="4F81BD" w:themeColor="accent1"/>
          <w:lang w:val="es-ES"/>
        </w:rPr>
      </w:pPr>
      <w:r w:rsidRPr="0037300D">
        <w:rPr>
          <w:color w:val="4F81BD" w:themeColor="accent1"/>
          <w:lang w:val="es-ES"/>
        </w:rPr>
        <w:t>Espavo</w:t>
      </w:r>
    </w:p>
    <w:p w:rsidR="00A826FA" w:rsidRPr="0037300D" w:rsidRDefault="00A826FA" w:rsidP="00C919AF">
      <w:pPr>
        <w:rPr>
          <w:color w:val="4F81BD" w:themeColor="accent1"/>
          <w:lang w:val="es-ES"/>
        </w:rPr>
      </w:pPr>
      <w:r w:rsidRPr="0037300D">
        <w:rPr>
          <w:color w:val="4F81BD" w:themeColor="accent1"/>
          <w:lang w:val="es-ES"/>
        </w:rPr>
        <w:t>El grupo</w:t>
      </w:r>
    </w:p>
    <w:p w:rsidR="00C919AF" w:rsidRPr="0037300D" w:rsidRDefault="00C919AF" w:rsidP="00C919AF">
      <w:pPr>
        <w:rPr>
          <w:lang w:val="es-ES"/>
        </w:rPr>
      </w:pPr>
    </w:p>
    <w:p w:rsidR="00C919AF" w:rsidRPr="004B5F7B" w:rsidRDefault="00CA3629" w:rsidP="00C919AF">
      <w:pPr>
        <w:rPr>
          <w:color w:val="4F81BD" w:themeColor="accent1"/>
          <w:sz w:val="20"/>
          <w:lang w:val="es-ES"/>
        </w:rPr>
      </w:pPr>
      <w:r w:rsidRPr="004B5F7B">
        <w:rPr>
          <w:color w:val="4F81BD" w:themeColor="accent1"/>
          <w:sz w:val="20"/>
          <w:lang w:val="es-ES"/>
        </w:rPr>
        <w:t xml:space="preserve">La palabra Espavo es </w:t>
      </w:r>
      <w:r w:rsidRPr="004B5F7B">
        <w:rPr>
          <w:color w:val="4F81BD" w:themeColor="accent1"/>
          <w:sz w:val="20"/>
          <w:lang w:val="es-ES"/>
        </w:rPr>
        <w:t>un</w:t>
      </w:r>
      <w:r w:rsidRPr="004B5F7B">
        <w:rPr>
          <w:color w:val="4F81BD" w:themeColor="accent1"/>
          <w:sz w:val="20"/>
          <w:lang w:val="es-ES"/>
        </w:rPr>
        <w:t xml:space="preserve"> antiguo saludo Lemuriano: “Gracias por asumir tu poder”</w:t>
      </w:r>
    </w:p>
    <w:p w:rsidR="0098545E" w:rsidRDefault="0098545E" w:rsidP="00C919AF">
      <w:pPr>
        <w:rPr>
          <w:color w:val="4F81BD" w:themeColor="accent1"/>
          <w:lang w:val="es-ES"/>
        </w:rPr>
      </w:pPr>
    </w:p>
    <w:p w:rsidR="0098545E" w:rsidRPr="00A826FA" w:rsidRDefault="0098545E" w:rsidP="00C919AF">
      <w:pPr>
        <w:rPr>
          <w:color w:val="4F81BD" w:themeColor="accent1"/>
          <w:lang w:val="es-ES"/>
        </w:rPr>
      </w:pPr>
    </w:p>
    <w:p w:rsidR="00A826FA" w:rsidRPr="0098545E" w:rsidRDefault="00D8527A" w:rsidP="00234A33">
      <w:pPr>
        <w:jc w:val="center"/>
        <w:rPr>
          <w:b/>
          <w:color w:val="FF0000"/>
          <w:sz w:val="44"/>
          <w:lang w:val="es-ES"/>
        </w:rPr>
      </w:pPr>
      <w:r w:rsidRPr="0098545E">
        <w:rPr>
          <w:b/>
          <w:color w:val="FF0000"/>
          <w:sz w:val="44"/>
          <w:lang w:val="es-ES"/>
        </w:rPr>
        <w:t>Conectando e</w:t>
      </w:r>
      <w:r w:rsidR="00A826FA" w:rsidRPr="0098545E">
        <w:rPr>
          <w:b/>
          <w:color w:val="FF0000"/>
          <w:sz w:val="44"/>
          <w:lang w:val="es-ES"/>
        </w:rPr>
        <w:t>l Corazón</w:t>
      </w:r>
    </w:p>
    <w:p w:rsidR="00C919AF" w:rsidRPr="0098545E" w:rsidRDefault="00C919AF" w:rsidP="00234A33">
      <w:pPr>
        <w:jc w:val="center"/>
        <w:rPr>
          <w:lang w:val="es-ES"/>
        </w:rPr>
      </w:pPr>
    </w:p>
    <w:p w:rsidR="00A826FA" w:rsidRPr="0098545E" w:rsidRDefault="00A826FA" w:rsidP="00A826FA">
      <w:pPr>
        <w:jc w:val="center"/>
        <w:rPr>
          <w:b/>
          <w:color w:val="4F81BD" w:themeColor="accent1"/>
          <w:sz w:val="36"/>
          <w:lang w:val="es-ES"/>
        </w:rPr>
      </w:pPr>
      <w:r w:rsidRPr="0098545E">
        <w:rPr>
          <w:b/>
          <w:color w:val="4F81BD" w:themeColor="accent1"/>
          <w:sz w:val="36"/>
          <w:lang w:val="es-ES"/>
        </w:rPr>
        <w:t>~Celebrando a la Tierra~</w:t>
      </w:r>
    </w:p>
    <w:p w:rsidR="00A826FA" w:rsidRPr="00920BD7" w:rsidRDefault="00A826FA" w:rsidP="00234A33">
      <w:pPr>
        <w:jc w:val="center"/>
        <w:rPr>
          <w:b/>
          <w:color w:val="4F81BD" w:themeColor="accent1"/>
          <w:lang w:val="es-ES"/>
        </w:rPr>
      </w:pPr>
      <w:r w:rsidRPr="00920BD7">
        <w:rPr>
          <w:b/>
          <w:color w:val="4F81BD" w:themeColor="accent1"/>
          <w:lang w:val="es-ES"/>
        </w:rPr>
        <w:t xml:space="preserve">Por Bárbara </w:t>
      </w:r>
      <w:proofErr w:type="spellStart"/>
      <w:r w:rsidRPr="00920BD7">
        <w:rPr>
          <w:b/>
          <w:color w:val="4F81BD" w:themeColor="accent1"/>
          <w:lang w:val="es-ES"/>
        </w:rPr>
        <w:t>Rother</w:t>
      </w:r>
      <w:proofErr w:type="spellEnd"/>
    </w:p>
    <w:p w:rsidR="00C919AF" w:rsidRPr="00920BD7" w:rsidRDefault="00C919AF" w:rsidP="00C919AF">
      <w:pPr>
        <w:rPr>
          <w:lang w:val="es-ES"/>
        </w:rPr>
      </w:pPr>
    </w:p>
    <w:p w:rsidR="00C919AF" w:rsidRDefault="00920BD7" w:rsidP="00044925">
      <w:pPr>
        <w:rPr>
          <w:color w:val="4F81BD" w:themeColor="accent1"/>
          <w:lang w:val="es-ES"/>
        </w:rPr>
      </w:pPr>
      <w:r>
        <w:rPr>
          <w:color w:val="4F81BD" w:themeColor="accent1"/>
          <w:lang w:val="es-ES"/>
        </w:rPr>
        <w:t xml:space="preserve">El </w:t>
      </w:r>
      <w:r w:rsidR="0037300D" w:rsidRPr="0037300D">
        <w:rPr>
          <w:color w:val="4F81BD" w:themeColor="accent1"/>
          <w:lang w:val="es-ES"/>
        </w:rPr>
        <w:t xml:space="preserve">Día de la Tierra es un evento </w:t>
      </w:r>
      <w:r w:rsidR="0037300D">
        <w:rPr>
          <w:color w:val="4F81BD" w:themeColor="accent1"/>
          <w:lang w:val="es-ES"/>
        </w:rPr>
        <w:t>an</w:t>
      </w:r>
      <w:r w:rsidR="0037300D" w:rsidRPr="0037300D">
        <w:rPr>
          <w:color w:val="4F81BD" w:themeColor="accent1"/>
          <w:lang w:val="es-ES"/>
        </w:rPr>
        <w:t xml:space="preserve">ual que se celebra el 22 de Abril. </w:t>
      </w:r>
      <w:r w:rsidR="0037300D">
        <w:rPr>
          <w:color w:val="4F81BD" w:themeColor="accent1"/>
          <w:lang w:val="es-ES"/>
        </w:rPr>
        <w:t>Mundialmente</w:t>
      </w:r>
      <w:r w:rsidR="003738D8">
        <w:rPr>
          <w:color w:val="4F81BD" w:themeColor="accent1"/>
          <w:lang w:val="es-ES"/>
        </w:rPr>
        <w:t>,</w:t>
      </w:r>
      <w:r w:rsidR="0037300D">
        <w:rPr>
          <w:color w:val="4F81BD" w:themeColor="accent1"/>
          <w:lang w:val="es-ES"/>
        </w:rPr>
        <w:t xml:space="preserve"> se </w:t>
      </w:r>
      <w:r>
        <w:rPr>
          <w:color w:val="4F81BD" w:themeColor="accent1"/>
          <w:lang w:val="es-ES"/>
        </w:rPr>
        <w:t>llevan a cabo</w:t>
      </w:r>
      <w:r w:rsidR="0037300D">
        <w:rPr>
          <w:color w:val="4F81BD" w:themeColor="accent1"/>
          <w:lang w:val="es-ES"/>
        </w:rPr>
        <w:t xml:space="preserve"> varios eventos para mostrar apoyo a la protección del medioambiente. El </w:t>
      </w:r>
      <w:r w:rsidR="003738D8">
        <w:rPr>
          <w:color w:val="4F81BD" w:themeColor="accent1"/>
          <w:lang w:val="es-ES"/>
        </w:rPr>
        <w:t>p</w:t>
      </w:r>
      <w:r>
        <w:rPr>
          <w:color w:val="4F81BD" w:themeColor="accent1"/>
          <w:lang w:val="es-ES"/>
        </w:rPr>
        <w:t>rimer</w:t>
      </w:r>
      <w:r w:rsidR="0037300D">
        <w:rPr>
          <w:color w:val="4F81BD" w:themeColor="accent1"/>
          <w:lang w:val="es-ES"/>
        </w:rPr>
        <w:t xml:space="preserve"> evento </w:t>
      </w:r>
      <w:r>
        <w:rPr>
          <w:color w:val="4F81BD" w:themeColor="accent1"/>
          <w:lang w:val="es-ES"/>
        </w:rPr>
        <w:t>del Día de la Tierra</w:t>
      </w:r>
      <w:r w:rsidR="0037300D">
        <w:rPr>
          <w:color w:val="4F81BD" w:themeColor="accent1"/>
          <w:lang w:val="es-ES"/>
        </w:rPr>
        <w:t xml:space="preserve"> se celebró en 1970 y ahora se </w:t>
      </w:r>
      <w:r>
        <w:rPr>
          <w:color w:val="4F81BD" w:themeColor="accent1"/>
          <w:lang w:val="es-ES"/>
        </w:rPr>
        <w:t>lleva a cabo</w:t>
      </w:r>
      <w:r w:rsidR="0037300D">
        <w:rPr>
          <w:color w:val="4F81BD" w:themeColor="accent1"/>
          <w:lang w:val="es-ES"/>
        </w:rPr>
        <w:t xml:space="preserve"> en más de 193 países coordinado por </w:t>
      </w:r>
      <w:proofErr w:type="spellStart"/>
      <w:r w:rsidR="004B5F7B">
        <w:rPr>
          <w:i/>
          <w:color w:val="4F81BD" w:themeColor="accent1"/>
          <w:lang w:val="es-ES"/>
        </w:rPr>
        <w:t>Earth</w:t>
      </w:r>
      <w:proofErr w:type="spellEnd"/>
      <w:r w:rsidR="004B5F7B">
        <w:rPr>
          <w:i/>
          <w:color w:val="4F81BD" w:themeColor="accent1"/>
          <w:lang w:val="es-ES"/>
        </w:rPr>
        <w:t xml:space="preserve"> </w:t>
      </w:r>
      <w:proofErr w:type="spellStart"/>
      <w:r w:rsidR="004B5F7B">
        <w:rPr>
          <w:i/>
          <w:color w:val="4F81BD" w:themeColor="accent1"/>
          <w:lang w:val="es-ES"/>
        </w:rPr>
        <w:t>Day</w:t>
      </w:r>
      <w:proofErr w:type="spellEnd"/>
      <w:r w:rsidR="004B5F7B">
        <w:rPr>
          <w:i/>
          <w:color w:val="4F81BD" w:themeColor="accent1"/>
          <w:lang w:val="es-ES"/>
        </w:rPr>
        <w:t xml:space="preserve"> Net</w:t>
      </w:r>
      <w:r w:rsidR="0037300D" w:rsidRPr="004B5F7B">
        <w:rPr>
          <w:i/>
          <w:color w:val="4F81BD" w:themeColor="accent1"/>
          <w:lang w:val="es-ES"/>
        </w:rPr>
        <w:t>work</w:t>
      </w:r>
      <w:r w:rsidR="0037300D">
        <w:rPr>
          <w:color w:val="4F81BD" w:themeColor="accent1"/>
          <w:lang w:val="es-ES"/>
        </w:rPr>
        <w:t xml:space="preserve">. Numerosas comunidades celebran </w:t>
      </w:r>
      <w:r w:rsidR="004B5F7B">
        <w:rPr>
          <w:color w:val="4F81BD" w:themeColor="accent1"/>
          <w:lang w:val="es-ES"/>
        </w:rPr>
        <w:t xml:space="preserve">la </w:t>
      </w:r>
      <w:proofErr w:type="spellStart"/>
      <w:r w:rsidR="0037300D" w:rsidRPr="004B5F7B">
        <w:rPr>
          <w:i/>
          <w:color w:val="4F81BD" w:themeColor="accent1"/>
          <w:lang w:val="es-ES"/>
        </w:rPr>
        <w:t>Earth</w:t>
      </w:r>
      <w:proofErr w:type="spellEnd"/>
      <w:r w:rsidR="0037300D" w:rsidRPr="004B5F7B">
        <w:rPr>
          <w:i/>
          <w:color w:val="4F81BD" w:themeColor="accent1"/>
          <w:lang w:val="es-ES"/>
        </w:rPr>
        <w:t xml:space="preserve"> </w:t>
      </w:r>
      <w:proofErr w:type="spellStart"/>
      <w:r w:rsidR="0037300D" w:rsidRPr="004B5F7B">
        <w:rPr>
          <w:i/>
          <w:color w:val="4F81BD" w:themeColor="accent1"/>
          <w:lang w:val="es-ES"/>
        </w:rPr>
        <w:t>Week</w:t>
      </w:r>
      <w:proofErr w:type="spellEnd"/>
      <w:r w:rsidR="0037300D">
        <w:rPr>
          <w:color w:val="4F81BD" w:themeColor="accent1"/>
          <w:lang w:val="es-ES"/>
        </w:rPr>
        <w:t xml:space="preserve"> (</w:t>
      </w:r>
      <w:r w:rsidR="004B5F7B">
        <w:rPr>
          <w:color w:val="4F81BD" w:themeColor="accent1"/>
          <w:lang w:val="es-ES"/>
        </w:rPr>
        <w:t xml:space="preserve">Semana </w:t>
      </w:r>
      <w:r w:rsidR="0037300D">
        <w:rPr>
          <w:color w:val="4F81BD" w:themeColor="accent1"/>
          <w:lang w:val="es-ES"/>
        </w:rPr>
        <w:t>de la Tierra), una semana completa de actividades centradas en los temas de</w:t>
      </w:r>
      <w:r w:rsidR="004B5F7B">
        <w:rPr>
          <w:color w:val="4F81BD" w:themeColor="accent1"/>
          <w:lang w:val="es-ES"/>
        </w:rPr>
        <w:t>l</w:t>
      </w:r>
      <w:r w:rsidR="0037300D">
        <w:rPr>
          <w:color w:val="4F81BD" w:themeColor="accent1"/>
          <w:lang w:val="es-ES"/>
        </w:rPr>
        <w:t xml:space="preserve"> medioambiente que enfrenta el mundo.</w:t>
      </w:r>
    </w:p>
    <w:p w:rsidR="00920BD7" w:rsidRPr="0037300D" w:rsidRDefault="00920BD7" w:rsidP="00044925">
      <w:pPr>
        <w:rPr>
          <w:color w:val="4F81BD" w:themeColor="accent1"/>
          <w:lang w:val="es-ES"/>
        </w:rPr>
      </w:pPr>
    </w:p>
    <w:p w:rsidR="00472A7D" w:rsidRDefault="00340E74" w:rsidP="00044925">
      <w:pPr>
        <w:rPr>
          <w:color w:val="4F81BD" w:themeColor="accent1"/>
          <w:lang w:val="es-ES"/>
        </w:rPr>
      </w:pPr>
      <w:hyperlink r:id="rId7" w:history="1">
        <w:r w:rsidR="00472A7D" w:rsidRPr="00472A7D">
          <w:rPr>
            <w:rStyle w:val="Hipervnculo"/>
            <w:lang w:val="es-ES"/>
          </w:rPr>
          <w:t>Haga clic aquí</w:t>
        </w:r>
      </w:hyperlink>
      <w:r w:rsidR="00472A7D">
        <w:rPr>
          <w:color w:val="4F81BD" w:themeColor="accent1"/>
          <w:lang w:val="es-ES"/>
        </w:rPr>
        <w:t xml:space="preserve"> </w:t>
      </w:r>
      <w:r w:rsidR="0037300D" w:rsidRPr="0037300D">
        <w:rPr>
          <w:color w:val="4F81BD" w:themeColor="accent1"/>
          <w:lang w:val="es-ES"/>
        </w:rPr>
        <w:t>para obtener mayor informaci</w:t>
      </w:r>
      <w:r w:rsidR="0037300D">
        <w:rPr>
          <w:color w:val="4F81BD" w:themeColor="accent1"/>
          <w:lang w:val="es-ES"/>
        </w:rPr>
        <w:t xml:space="preserve">ón sobre esta celebración especial.  </w:t>
      </w:r>
    </w:p>
    <w:p w:rsidR="00472A7D" w:rsidRDefault="00472A7D" w:rsidP="00044925">
      <w:pPr>
        <w:rPr>
          <w:color w:val="4F81BD" w:themeColor="accent1"/>
          <w:lang w:val="es-ES"/>
        </w:rPr>
      </w:pPr>
    </w:p>
    <w:p w:rsidR="00C919AF" w:rsidRPr="00A43598" w:rsidRDefault="00D663DB" w:rsidP="00044925">
      <w:pPr>
        <w:rPr>
          <w:color w:val="4F81BD" w:themeColor="accent1"/>
          <w:lang w:val="es-ES"/>
        </w:rPr>
      </w:pPr>
      <w:r w:rsidRPr="00D663DB">
        <w:rPr>
          <w:color w:val="4F81BD" w:themeColor="accent1"/>
          <w:lang w:val="es-ES"/>
        </w:rPr>
        <w:t xml:space="preserve">Hemos llegado lejos en nuestro progreso cuidando a esta preciosa </w:t>
      </w:r>
      <w:r w:rsidR="003738D8">
        <w:rPr>
          <w:color w:val="4F81BD" w:themeColor="accent1"/>
          <w:lang w:val="es-ES"/>
        </w:rPr>
        <w:t>T</w:t>
      </w:r>
      <w:r w:rsidRPr="00D663DB">
        <w:rPr>
          <w:color w:val="4F81BD" w:themeColor="accent1"/>
          <w:lang w:val="es-ES"/>
        </w:rPr>
        <w:t>ierra</w:t>
      </w:r>
      <w:r w:rsidR="003738D8">
        <w:rPr>
          <w:color w:val="4F81BD" w:themeColor="accent1"/>
          <w:lang w:val="es-ES"/>
        </w:rPr>
        <w:t>,</w:t>
      </w:r>
      <w:r w:rsidRPr="00D663DB">
        <w:rPr>
          <w:color w:val="4F81BD" w:themeColor="accent1"/>
          <w:lang w:val="es-ES"/>
        </w:rPr>
        <w:t xml:space="preserve"> pero aún </w:t>
      </w:r>
      <w:r w:rsidR="00472A7D">
        <w:rPr>
          <w:color w:val="4F81BD" w:themeColor="accent1"/>
          <w:lang w:val="es-ES"/>
        </w:rPr>
        <w:t xml:space="preserve">falta mucho por recorrer </w:t>
      </w:r>
      <w:r w:rsidR="004B5F7B">
        <w:rPr>
          <w:color w:val="4F81BD" w:themeColor="accent1"/>
          <w:lang w:val="es-ES"/>
        </w:rPr>
        <w:t>en</w:t>
      </w:r>
      <w:r w:rsidRPr="00D663DB">
        <w:rPr>
          <w:color w:val="4F81BD" w:themeColor="accent1"/>
          <w:lang w:val="es-ES"/>
        </w:rPr>
        <w:t xml:space="preserve"> el </w:t>
      </w:r>
      <w:r w:rsidR="00472A7D">
        <w:rPr>
          <w:color w:val="4F81BD" w:themeColor="accent1"/>
          <w:lang w:val="es-ES"/>
        </w:rPr>
        <w:t>progreso</w:t>
      </w:r>
      <w:r w:rsidRPr="00D663DB">
        <w:rPr>
          <w:color w:val="4F81BD" w:themeColor="accent1"/>
          <w:lang w:val="es-ES"/>
        </w:rPr>
        <w:t xml:space="preserve"> de nuestra consciencia para poder </w:t>
      </w:r>
      <w:r w:rsidR="00472A7D">
        <w:rPr>
          <w:color w:val="4F81BD" w:themeColor="accent1"/>
          <w:lang w:val="es-ES"/>
        </w:rPr>
        <w:t>generar un verdadero cambio</w:t>
      </w:r>
      <w:r>
        <w:rPr>
          <w:lang w:val="es-ES"/>
        </w:rPr>
        <w:t>.</w:t>
      </w:r>
      <w:r>
        <w:rPr>
          <w:color w:val="4F81BD" w:themeColor="accent1"/>
          <w:lang w:val="es-ES"/>
        </w:rPr>
        <w:t xml:space="preserve"> El conocimiento es la clave en nuestro andar individual y para dar pasos de </w:t>
      </w:r>
      <w:r w:rsidR="00472A7D">
        <w:rPr>
          <w:color w:val="4F81BD" w:themeColor="accent1"/>
          <w:lang w:val="es-ES"/>
        </w:rPr>
        <w:t>progreso positivos.</w:t>
      </w:r>
      <w:r>
        <w:rPr>
          <w:color w:val="4F81BD" w:themeColor="accent1"/>
          <w:lang w:val="es-ES"/>
        </w:rPr>
        <w:t xml:space="preserve">  Cada uno de nosotros puede </w:t>
      </w:r>
      <w:r w:rsidR="00472A7D">
        <w:rPr>
          <w:color w:val="4F81BD" w:themeColor="accent1"/>
          <w:lang w:val="es-ES"/>
        </w:rPr>
        <w:t>contribuir</w:t>
      </w:r>
      <w:r w:rsidR="003738D8">
        <w:rPr>
          <w:color w:val="4F81BD" w:themeColor="accent1"/>
          <w:lang w:val="es-ES"/>
        </w:rPr>
        <w:t>,</w:t>
      </w:r>
      <w:r>
        <w:rPr>
          <w:color w:val="4F81BD" w:themeColor="accent1"/>
          <w:lang w:val="es-ES"/>
        </w:rPr>
        <w:t xml:space="preserve"> pero cuanto más conectemos nuestros esfuerzos, más cambios pod</w:t>
      </w:r>
      <w:r w:rsidR="00472A7D">
        <w:rPr>
          <w:color w:val="4F81BD" w:themeColor="accent1"/>
          <w:lang w:val="es-ES"/>
        </w:rPr>
        <w:t>r</w:t>
      </w:r>
      <w:r>
        <w:rPr>
          <w:color w:val="4F81BD" w:themeColor="accent1"/>
          <w:lang w:val="es-ES"/>
        </w:rPr>
        <w:t xml:space="preserve">emos hacer. Los cambios pequeños en nuestra rutina diaria pueden </w:t>
      </w:r>
      <w:r w:rsidR="00472A7D">
        <w:rPr>
          <w:color w:val="4F81BD" w:themeColor="accent1"/>
          <w:lang w:val="es-ES"/>
        </w:rPr>
        <w:t>generar</w:t>
      </w:r>
      <w:r>
        <w:rPr>
          <w:color w:val="4F81BD" w:themeColor="accent1"/>
          <w:lang w:val="es-ES"/>
        </w:rPr>
        <w:t xml:space="preserve"> un gran impacto positivo en nuestro entorno. </w:t>
      </w:r>
      <w:r w:rsidR="00472A7D" w:rsidRPr="00A43598">
        <w:rPr>
          <w:color w:val="4F81BD" w:themeColor="accent1"/>
          <w:lang w:val="es-ES"/>
        </w:rPr>
        <w:t>A continuación se detallan los hechos:</w:t>
      </w:r>
    </w:p>
    <w:p w:rsidR="00472A7D" w:rsidRPr="00A43598" w:rsidRDefault="00472A7D" w:rsidP="00044925">
      <w:pPr>
        <w:rPr>
          <w:color w:val="4F81BD" w:themeColor="accent1"/>
          <w:lang w:val="es-ES"/>
        </w:rPr>
      </w:pPr>
    </w:p>
    <w:p w:rsidR="00C919AF" w:rsidRPr="00D663DB" w:rsidRDefault="00D663DB" w:rsidP="00044925">
      <w:pPr>
        <w:rPr>
          <w:color w:val="4F81BD" w:themeColor="accent1"/>
          <w:lang w:val="es-ES"/>
        </w:rPr>
      </w:pPr>
      <w:r w:rsidRPr="00D663DB">
        <w:rPr>
          <w:color w:val="4F81BD" w:themeColor="accent1"/>
          <w:lang w:val="es-ES"/>
        </w:rPr>
        <w:t>1) Plástico:</w:t>
      </w:r>
      <w:r w:rsidR="00C7014D">
        <w:rPr>
          <w:color w:val="4F81BD" w:themeColor="accent1"/>
          <w:lang w:val="es-ES"/>
        </w:rPr>
        <w:t xml:space="preserve"> los</w:t>
      </w:r>
      <w:r w:rsidRPr="00D663DB">
        <w:rPr>
          <w:color w:val="4F81BD" w:themeColor="accent1"/>
          <w:lang w:val="es-ES"/>
        </w:rPr>
        <w:t xml:space="preserve"> estadounidenses usan cada</w:t>
      </w:r>
      <w:r>
        <w:rPr>
          <w:color w:val="4F81BD" w:themeColor="accent1"/>
          <w:lang w:val="es-ES"/>
        </w:rPr>
        <w:t xml:space="preserve"> año</w:t>
      </w:r>
      <w:r w:rsidR="00C7014D">
        <w:rPr>
          <w:color w:val="4F81BD" w:themeColor="accent1"/>
          <w:lang w:val="es-ES"/>
        </w:rPr>
        <w:t xml:space="preserve"> </w:t>
      </w:r>
      <w:r w:rsidR="00C7014D" w:rsidRPr="00D663DB">
        <w:rPr>
          <w:color w:val="4F81BD" w:themeColor="accent1"/>
          <w:lang w:val="es-ES"/>
        </w:rPr>
        <w:t xml:space="preserve">380 </w:t>
      </w:r>
      <w:r w:rsidR="00472A7D">
        <w:rPr>
          <w:color w:val="4F81BD" w:themeColor="accent1"/>
          <w:lang w:val="es-ES"/>
        </w:rPr>
        <w:t>miles de millones</w:t>
      </w:r>
      <w:r w:rsidR="00C7014D">
        <w:rPr>
          <w:color w:val="4F81BD" w:themeColor="accent1"/>
          <w:lang w:val="es-ES"/>
        </w:rPr>
        <w:t xml:space="preserve"> </w:t>
      </w:r>
      <w:r w:rsidR="00472A7D">
        <w:rPr>
          <w:color w:val="4F81BD" w:themeColor="accent1"/>
          <w:lang w:val="es-ES"/>
        </w:rPr>
        <w:t>que</w:t>
      </w:r>
      <w:r w:rsidR="00C7014D">
        <w:rPr>
          <w:color w:val="4F81BD" w:themeColor="accent1"/>
          <w:lang w:val="es-ES"/>
        </w:rPr>
        <w:t xml:space="preserve"> requiere</w:t>
      </w:r>
      <w:r w:rsidR="00472A7D">
        <w:rPr>
          <w:color w:val="4F81BD" w:themeColor="accent1"/>
          <w:lang w:val="es-ES"/>
        </w:rPr>
        <w:t>n</w:t>
      </w:r>
      <w:r w:rsidR="00C7014D">
        <w:rPr>
          <w:color w:val="4F81BD" w:themeColor="accent1"/>
          <w:lang w:val="es-ES"/>
        </w:rPr>
        <w:t xml:space="preserve"> 12 millones de barriles de petróleo, según informa la Agencia de Protección de</w:t>
      </w:r>
      <w:r w:rsidR="00472A7D">
        <w:rPr>
          <w:color w:val="4F81BD" w:themeColor="accent1"/>
          <w:lang w:val="es-ES"/>
        </w:rPr>
        <w:t>l</w:t>
      </w:r>
      <w:r w:rsidR="00C7014D">
        <w:rPr>
          <w:color w:val="4F81BD" w:themeColor="accent1"/>
          <w:lang w:val="es-ES"/>
        </w:rPr>
        <w:t xml:space="preserve"> Medio Ambiente.</w:t>
      </w:r>
    </w:p>
    <w:p w:rsidR="00705530" w:rsidRDefault="00705530" w:rsidP="00044925">
      <w:pPr>
        <w:rPr>
          <w:color w:val="4F81BD" w:themeColor="accent1"/>
          <w:lang w:val="es-ES"/>
        </w:rPr>
      </w:pPr>
    </w:p>
    <w:p w:rsidR="00C919AF" w:rsidRDefault="00C7014D" w:rsidP="00044925">
      <w:pPr>
        <w:rPr>
          <w:color w:val="4F81BD" w:themeColor="accent1"/>
          <w:lang w:val="es-ES"/>
        </w:rPr>
      </w:pPr>
      <w:r w:rsidRPr="00C7014D">
        <w:rPr>
          <w:color w:val="4F81BD" w:themeColor="accent1"/>
          <w:lang w:val="es-ES"/>
        </w:rPr>
        <w:t>Es muy fá</w:t>
      </w:r>
      <w:r>
        <w:rPr>
          <w:color w:val="4F81BD" w:themeColor="accent1"/>
          <w:lang w:val="es-ES"/>
        </w:rPr>
        <w:t>c</w:t>
      </w:r>
      <w:r w:rsidRPr="00C7014D">
        <w:rPr>
          <w:color w:val="4F81BD" w:themeColor="accent1"/>
          <w:lang w:val="es-ES"/>
        </w:rPr>
        <w:t xml:space="preserve">il </w:t>
      </w:r>
      <w:r w:rsidR="00A43598">
        <w:rPr>
          <w:color w:val="4F81BD" w:themeColor="accent1"/>
          <w:lang w:val="es-ES"/>
        </w:rPr>
        <w:t>llevar</w:t>
      </w:r>
      <w:r w:rsidRPr="00C7014D">
        <w:rPr>
          <w:color w:val="4F81BD" w:themeColor="accent1"/>
          <w:lang w:val="es-ES"/>
        </w:rPr>
        <w:t xml:space="preserve"> bolsas reciclables en </w:t>
      </w:r>
      <w:r w:rsidR="00A43598">
        <w:rPr>
          <w:color w:val="4F81BD" w:themeColor="accent1"/>
          <w:lang w:val="es-ES"/>
        </w:rPr>
        <w:t>el automóvil</w:t>
      </w:r>
      <w:r w:rsidRPr="00C7014D">
        <w:rPr>
          <w:color w:val="4F81BD" w:themeColor="accent1"/>
          <w:lang w:val="es-ES"/>
        </w:rPr>
        <w:t xml:space="preserve"> y usarlas cuando uno sale de compras. </w:t>
      </w:r>
      <w:r>
        <w:rPr>
          <w:color w:val="4F81BD" w:themeColor="accent1"/>
          <w:lang w:val="es-ES"/>
        </w:rPr>
        <w:t xml:space="preserve">Esto puede servir para </w:t>
      </w:r>
      <w:r w:rsidR="00A43598">
        <w:rPr>
          <w:color w:val="4F81BD" w:themeColor="accent1"/>
          <w:lang w:val="es-ES"/>
        </w:rPr>
        <w:t>la tienda de comestibles</w:t>
      </w:r>
      <w:r>
        <w:rPr>
          <w:color w:val="4F81BD" w:themeColor="accent1"/>
          <w:lang w:val="es-ES"/>
        </w:rPr>
        <w:t xml:space="preserve"> o cualquier </w:t>
      </w:r>
      <w:r w:rsidR="00A43598">
        <w:rPr>
          <w:color w:val="4F81BD" w:themeColor="accent1"/>
          <w:lang w:val="es-ES"/>
        </w:rPr>
        <w:t>sitio,</w:t>
      </w:r>
      <w:r>
        <w:rPr>
          <w:color w:val="4F81BD" w:themeColor="accent1"/>
          <w:lang w:val="es-ES"/>
        </w:rPr>
        <w:t xml:space="preserve"> desde farmacias a tiendas de ropa, etc. Inclusive hay algunas que son lavables y se pliegan en una bolsa que </w:t>
      </w:r>
      <w:r w:rsidR="00A43598">
        <w:rPr>
          <w:color w:val="4F81BD" w:themeColor="accent1"/>
          <w:lang w:val="es-ES"/>
        </w:rPr>
        <w:t>cabe</w:t>
      </w:r>
      <w:r>
        <w:rPr>
          <w:color w:val="4F81BD" w:themeColor="accent1"/>
          <w:lang w:val="es-ES"/>
        </w:rPr>
        <w:t xml:space="preserve"> en su cartera. Yo ya sé que cuando voy a la </w:t>
      </w:r>
      <w:r w:rsidR="00A43598">
        <w:rPr>
          <w:color w:val="4F81BD" w:themeColor="accent1"/>
          <w:lang w:val="es-ES"/>
        </w:rPr>
        <w:t>tienda de comestibles</w:t>
      </w:r>
      <w:r>
        <w:rPr>
          <w:color w:val="4F81BD" w:themeColor="accent1"/>
          <w:lang w:val="es-ES"/>
        </w:rPr>
        <w:t xml:space="preserve"> y uso bolsas reciclables me descuentan 10 centavos de mi cuenta por cada bolsa que llevo. Eso me hace feliz</w:t>
      </w:r>
      <w:r w:rsidR="003738D8">
        <w:rPr>
          <w:color w:val="4F81BD" w:themeColor="accent1"/>
          <w:lang w:val="es-ES"/>
        </w:rPr>
        <w:t>,</w:t>
      </w:r>
      <w:r>
        <w:rPr>
          <w:color w:val="4F81BD" w:themeColor="accent1"/>
          <w:lang w:val="es-ES"/>
        </w:rPr>
        <w:t xml:space="preserve"> pero me siento aún más feliz ayudando al medioambiente. No hace mucho tiempo</w:t>
      </w:r>
      <w:r w:rsidR="003738D8">
        <w:rPr>
          <w:color w:val="4F81BD" w:themeColor="accent1"/>
          <w:lang w:val="es-ES"/>
        </w:rPr>
        <w:t>,</w:t>
      </w:r>
      <w:r>
        <w:rPr>
          <w:color w:val="4F81BD" w:themeColor="accent1"/>
          <w:lang w:val="es-ES"/>
        </w:rPr>
        <w:t xml:space="preserve"> Steve y yo estábamos en San Diego, California, visitando a la familia. Fuimos a la </w:t>
      </w:r>
      <w:r w:rsidR="00A43598">
        <w:rPr>
          <w:color w:val="4F81BD" w:themeColor="accent1"/>
          <w:lang w:val="es-ES"/>
        </w:rPr>
        <w:t>tienda de comestibles</w:t>
      </w:r>
      <w:r>
        <w:rPr>
          <w:color w:val="4F81BD" w:themeColor="accent1"/>
          <w:lang w:val="es-ES"/>
        </w:rPr>
        <w:t xml:space="preserve"> para comprar algunas cosas. </w:t>
      </w:r>
      <w:r w:rsidR="00C51012">
        <w:rPr>
          <w:color w:val="4F81BD" w:themeColor="accent1"/>
          <w:lang w:val="es-ES"/>
        </w:rPr>
        <w:t>Nos dijeron que nos cobrarían cada bolsa</w:t>
      </w:r>
      <w:r w:rsidR="003F354B">
        <w:rPr>
          <w:color w:val="4F81BD" w:themeColor="accent1"/>
          <w:lang w:val="es-ES"/>
        </w:rPr>
        <w:t>,</w:t>
      </w:r>
      <w:r w:rsidR="00C51012">
        <w:rPr>
          <w:color w:val="4F81BD" w:themeColor="accent1"/>
          <w:lang w:val="es-ES"/>
        </w:rPr>
        <w:t xml:space="preserve"> </w:t>
      </w:r>
      <w:r w:rsidR="007E510C">
        <w:rPr>
          <w:color w:val="4F81BD" w:themeColor="accent1"/>
          <w:lang w:val="es-ES"/>
        </w:rPr>
        <w:t xml:space="preserve">de </w:t>
      </w:r>
      <w:r w:rsidR="00C51012">
        <w:rPr>
          <w:color w:val="4F81BD" w:themeColor="accent1"/>
          <w:lang w:val="es-ES"/>
        </w:rPr>
        <w:t xml:space="preserve">papel, </w:t>
      </w:r>
      <w:r w:rsidR="00C51012">
        <w:rPr>
          <w:color w:val="4F81BD" w:themeColor="accent1"/>
          <w:lang w:val="es-ES"/>
        </w:rPr>
        <w:t>reciclable</w:t>
      </w:r>
      <w:r w:rsidR="007E510C">
        <w:rPr>
          <w:color w:val="4F81BD" w:themeColor="accent1"/>
          <w:lang w:val="es-ES"/>
        </w:rPr>
        <w:t>s,</w:t>
      </w:r>
      <w:r w:rsidR="00C51012">
        <w:rPr>
          <w:color w:val="4F81BD" w:themeColor="accent1"/>
          <w:lang w:val="es-ES"/>
        </w:rPr>
        <w:t xml:space="preserve"> </w:t>
      </w:r>
      <w:r w:rsidR="00A43598">
        <w:rPr>
          <w:color w:val="4F81BD" w:themeColor="accent1"/>
          <w:lang w:val="es-ES"/>
        </w:rPr>
        <w:t>de</w:t>
      </w:r>
      <w:r w:rsidR="00C51012">
        <w:rPr>
          <w:color w:val="4F81BD" w:themeColor="accent1"/>
          <w:lang w:val="es-ES"/>
        </w:rPr>
        <w:t xml:space="preserve"> nuestra compra. En el futuro</w:t>
      </w:r>
      <w:r w:rsidR="007E510C">
        <w:rPr>
          <w:color w:val="4F81BD" w:themeColor="accent1"/>
          <w:lang w:val="es-ES"/>
        </w:rPr>
        <w:t>,</w:t>
      </w:r>
      <w:r w:rsidR="00C51012">
        <w:rPr>
          <w:color w:val="4F81BD" w:themeColor="accent1"/>
          <w:lang w:val="es-ES"/>
        </w:rPr>
        <w:t xml:space="preserve"> las bolsas de plástico no </w:t>
      </w:r>
      <w:r w:rsidR="00A43598">
        <w:rPr>
          <w:color w:val="4F81BD" w:themeColor="accent1"/>
          <w:lang w:val="es-ES"/>
        </w:rPr>
        <w:t>se utilizarán para nada</w:t>
      </w:r>
      <w:r w:rsidR="00C51012">
        <w:rPr>
          <w:color w:val="4F81BD" w:themeColor="accent1"/>
          <w:lang w:val="es-ES"/>
        </w:rPr>
        <w:t>. Me sorprendí al principio</w:t>
      </w:r>
      <w:r w:rsidR="007E510C">
        <w:rPr>
          <w:color w:val="4F81BD" w:themeColor="accent1"/>
          <w:lang w:val="es-ES"/>
        </w:rPr>
        <w:t>,</w:t>
      </w:r>
      <w:r w:rsidR="00C51012">
        <w:rPr>
          <w:color w:val="4F81BD" w:themeColor="accent1"/>
          <w:lang w:val="es-ES"/>
        </w:rPr>
        <w:t xml:space="preserve"> pero luego pensé que era una </w:t>
      </w:r>
      <w:r w:rsidR="00A43598">
        <w:rPr>
          <w:color w:val="4F81BD" w:themeColor="accent1"/>
          <w:lang w:val="es-ES"/>
        </w:rPr>
        <w:t xml:space="preserve">idea </w:t>
      </w:r>
      <w:r w:rsidR="00C51012">
        <w:rPr>
          <w:color w:val="4F81BD" w:themeColor="accent1"/>
          <w:lang w:val="es-ES"/>
        </w:rPr>
        <w:t xml:space="preserve">maravillosa. Esto </w:t>
      </w:r>
      <w:r w:rsidR="00A43598">
        <w:rPr>
          <w:color w:val="4F81BD" w:themeColor="accent1"/>
          <w:lang w:val="es-ES"/>
        </w:rPr>
        <w:t>motivará</w:t>
      </w:r>
      <w:r w:rsidR="00C51012">
        <w:rPr>
          <w:color w:val="4F81BD" w:themeColor="accent1"/>
          <w:lang w:val="es-ES"/>
        </w:rPr>
        <w:t xml:space="preserve"> a la</w:t>
      </w:r>
      <w:r w:rsidR="00A43598">
        <w:rPr>
          <w:color w:val="4F81BD" w:themeColor="accent1"/>
          <w:lang w:val="es-ES"/>
        </w:rPr>
        <w:t>s</w:t>
      </w:r>
      <w:r w:rsidR="00C51012">
        <w:rPr>
          <w:color w:val="4F81BD" w:themeColor="accent1"/>
          <w:lang w:val="es-ES"/>
        </w:rPr>
        <w:t xml:space="preserve"> </w:t>
      </w:r>
      <w:r w:rsidR="00A43598">
        <w:rPr>
          <w:color w:val="4F81BD" w:themeColor="accent1"/>
          <w:lang w:val="es-ES"/>
        </w:rPr>
        <w:t xml:space="preserve">personas </w:t>
      </w:r>
      <w:r w:rsidR="00A43598">
        <w:rPr>
          <w:color w:val="4F81BD" w:themeColor="accent1"/>
          <w:lang w:val="es-ES"/>
        </w:rPr>
        <w:t>a</w:t>
      </w:r>
      <w:r w:rsidR="007E510C">
        <w:rPr>
          <w:color w:val="4F81BD" w:themeColor="accent1"/>
          <w:lang w:val="es-ES"/>
        </w:rPr>
        <w:t xml:space="preserve"> llevar</w:t>
      </w:r>
      <w:r w:rsidR="00C51012">
        <w:rPr>
          <w:color w:val="4F81BD" w:themeColor="accent1"/>
          <w:lang w:val="es-ES"/>
        </w:rPr>
        <w:t xml:space="preserve"> sus propias bolsas reutilizables.  Cuando volví a Las Vegas</w:t>
      </w:r>
      <w:r w:rsidR="00A43598">
        <w:rPr>
          <w:color w:val="4F81BD" w:themeColor="accent1"/>
          <w:lang w:val="es-ES"/>
        </w:rPr>
        <w:t>,</w:t>
      </w:r>
      <w:r w:rsidR="00C51012">
        <w:rPr>
          <w:color w:val="4F81BD" w:themeColor="accent1"/>
          <w:lang w:val="es-ES"/>
        </w:rPr>
        <w:t xml:space="preserve"> </w:t>
      </w:r>
      <w:r w:rsidR="00A43598">
        <w:rPr>
          <w:color w:val="4F81BD" w:themeColor="accent1"/>
          <w:lang w:val="es-ES"/>
        </w:rPr>
        <w:t>al</w:t>
      </w:r>
      <w:r w:rsidR="00C51012">
        <w:rPr>
          <w:color w:val="4F81BD" w:themeColor="accent1"/>
          <w:lang w:val="es-ES"/>
        </w:rPr>
        <w:t xml:space="preserve"> hacer mis compras semanales en </w:t>
      </w:r>
      <w:r w:rsidR="00A43598">
        <w:rPr>
          <w:color w:val="4F81BD" w:themeColor="accent1"/>
          <w:lang w:val="es-ES"/>
        </w:rPr>
        <w:t>la tienda de comestibles durante la semana siguiente</w:t>
      </w:r>
      <w:r w:rsidR="00C51012">
        <w:rPr>
          <w:color w:val="4F81BD" w:themeColor="accent1"/>
          <w:lang w:val="es-ES"/>
        </w:rPr>
        <w:t xml:space="preserve">, le conté </w:t>
      </w:r>
      <w:r w:rsidR="00A43598">
        <w:rPr>
          <w:color w:val="4F81BD" w:themeColor="accent1"/>
          <w:lang w:val="es-ES"/>
        </w:rPr>
        <w:t>a</w:t>
      </w:r>
      <w:r w:rsidR="00705530">
        <w:rPr>
          <w:color w:val="4F81BD" w:themeColor="accent1"/>
          <w:lang w:val="es-ES"/>
        </w:rPr>
        <w:t xml:space="preserve"> </w:t>
      </w:r>
      <w:r w:rsidR="00A43598">
        <w:rPr>
          <w:color w:val="4F81BD" w:themeColor="accent1"/>
          <w:lang w:val="es-ES"/>
        </w:rPr>
        <w:t>l</w:t>
      </w:r>
      <w:r w:rsidR="00705530">
        <w:rPr>
          <w:color w:val="4F81BD" w:themeColor="accent1"/>
          <w:lang w:val="es-ES"/>
        </w:rPr>
        <w:t>a</w:t>
      </w:r>
      <w:r w:rsidR="00A43598">
        <w:rPr>
          <w:color w:val="4F81BD" w:themeColor="accent1"/>
          <w:lang w:val="es-ES"/>
        </w:rPr>
        <w:t xml:space="preserve"> encargad</w:t>
      </w:r>
      <w:r w:rsidR="00705530">
        <w:rPr>
          <w:color w:val="4F81BD" w:themeColor="accent1"/>
          <w:lang w:val="es-ES"/>
        </w:rPr>
        <w:t>a</w:t>
      </w:r>
      <w:r w:rsidR="00A43598">
        <w:rPr>
          <w:color w:val="4F81BD" w:themeColor="accent1"/>
          <w:lang w:val="es-ES"/>
        </w:rPr>
        <w:t xml:space="preserve"> sobre </w:t>
      </w:r>
      <w:r w:rsidR="00C51012">
        <w:rPr>
          <w:color w:val="4F81BD" w:themeColor="accent1"/>
          <w:lang w:val="es-ES"/>
        </w:rPr>
        <w:t xml:space="preserve">mi experiencia en California. Ella me dijo que Nevada también estaba trabajando en ese sentido para </w:t>
      </w:r>
      <w:r w:rsidR="00705530">
        <w:rPr>
          <w:color w:val="4F81BD" w:themeColor="accent1"/>
          <w:lang w:val="es-ES"/>
        </w:rPr>
        <w:t xml:space="preserve">implementarlo en </w:t>
      </w:r>
      <w:r w:rsidR="004B5F7B">
        <w:rPr>
          <w:color w:val="4F81BD" w:themeColor="accent1"/>
          <w:lang w:val="es-ES"/>
        </w:rPr>
        <w:t>un</w:t>
      </w:r>
      <w:r w:rsidR="00C51012">
        <w:rPr>
          <w:color w:val="4F81BD" w:themeColor="accent1"/>
          <w:lang w:val="es-ES"/>
        </w:rPr>
        <w:t xml:space="preserve"> futuro</w:t>
      </w:r>
      <w:r w:rsidR="00705530">
        <w:rPr>
          <w:color w:val="4F81BD" w:themeColor="accent1"/>
          <w:lang w:val="es-ES"/>
        </w:rPr>
        <w:t xml:space="preserve"> inmediato</w:t>
      </w:r>
      <w:r w:rsidR="00C51012">
        <w:rPr>
          <w:color w:val="4F81BD" w:themeColor="accent1"/>
          <w:lang w:val="es-ES"/>
        </w:rPr>
        <w:t xml:space="preserve">. Es tremenda la cantidad de bolsas plásticas </w:t>
      </w:r>
      <w:r w:rsidR="00705530">
        <w:rPr>
          <w:color w:val="4F81BD" w:themeColor="accent1"/>
          <w:lang w:val="es-ES"/>
        </w:rPr>
        <w:t>que se usan y</w:t>
      </w:r>
      <w:r w:rsidR="00C51012">
        <w:rPr>
          <w:color w:val="4F81BD" w:themeColor="accent1"/>
          <w:lang w:val="es-ES"/>
        </w:rPr>
        <w:t xml:space="preserve"> no son degradables. Tenemos que </w:t>
      </w:r>
      <w:r w:rsidR="00705530">
        <w:rPr>
          <w:color w:val="4F81BD" w:themeColor="accent1"/>
          <w:lang w:val="es-ES"/>
        </w:rPr>
        <w:t>detener</w:t>
      </w:r>
      <w:r w:rsidR="00C51012">
        <w:rPr>
          <w:color w:val="4F81BD" w:themeColor="accent1"/>
          <w:lang w:val="es-ES"/>
        </w:rPr>
        <w:t xml:space="preserve"> ese desperdicio que daña a nuestro mundo. </w:t>
      </w:r>
    </w:p>
    <w:p w:rsidR="00C51012" w:rsidRPr="00C7014D" w:rsidRDefault="00C51012" w:rsidP="00044925">
      <w:pPr>
        <w:rPr>
          <w:color w:val="4F81BD" w:themeColor="accent1"/>
          <w:lang w:val="es-ES"/>
        </w:rPr>
      </w:pPr>
    </w:p>
    <w:p w:rsidR="00C919AF" w:rsidRPr="00EF3A3F" w:rsidRDefault="00EF3A3F" w:rsidP="00044925">
      <w:pPr>
        <w:rPr>
          <w:color w:val="4F81BD" w:themeColor="accent1"/>
          <w:lang w:val="es-ES"/>
        </w:rPr>
      </w:pPr>
      <w:r w:rsidRPr="00EF3A3F">
        <w:rPr>
          <w:color w:val="4F81BD" w:themeColor="accent1"/>
          <w:lang w:val="es-ES"/>
        </w:rPr>
        <w:t xml:space="preserve">2)  34 millones de toneladas </w:t>
      </w:r>
      <w:r w:rsidR="00246CE1">
        <w:rPr>
          <w:color w:val="4F81BD" w:themeColor="accent1"/>
          <w:lang w:val="es-ES"/>
        </w:rPr>
        <w:t>en desperdicios de papel</w:t>
      </w:r>
      <w:r w:rsidRPr="00EF3A3F">
        <w:rPr>
          <w:color w:val="4F81BD" w:themeColor="accent1"/>
          <w:lang w:val="es-ES"/>
        </w:rPr>
        <w:t>.</w:t>
      </w:r>
    </w:p>
    <w:p w:rsidR="00EF3A3F" w:rsidRPr="00EF3A3F" w:rsidRDefault="00EF3A3F" w:rsidP="00044925">
      <w:pPr>
        <w:rPr>
          <w:color w:val="4F81BD" w:themeColor="accent1"/>
          <w:lang w:val="es-ES"/>
        </w:rPr>
      </w:pPr>
    </w:p>
    <w:p w:rsidR="00C919AF" w:rsidRPr="00705530" w:rsidRDefault="00246CE1" w:rsidP="00044925">
      <w:pPr>
        <w:rPr>
          <w:color w:val="4F81BD" w:themeColor="accent1"/>
          <w:lang w:val="es-ES"/>
        </w:rPr>
      </w:pPr>
      <w:r w:rsidRPr="00246CE1">
        <w:rPr>
          <w:color w:val="4F81BD" w:themeColor="accent1"/>
          <w:lang w:val="es-ES"/>
        </w:rPr>
        <w:t xml:space="preserve">Esta es la cantidad de papel </w:t>
      </w:r>
      <w:r w:rsidR="00705530">
        <w:rPr>
          <w:color w:val="4F81BD" w:themeColor="accent1"/>
          <w:lang w:val="es-ES"/>
        </w:rPr>
        <w:t>desechada</w:t>
      </w:r>
      <w:r w:rsidRPr="00246CE1">
        <w:rPr>
          <w:color w:val="4F81BD" w:themeColor="accent1"/>
          <w:lang w:val="es-ES"/>
        </w:rPr>
        <w:t xml:space="preserve"> cada año. </w:t>
      </w:r>
      <w:r w:rsidR="00705530">
        <w:rPr>
          <w:color w:val="4F81BD" w:themeColor="accent1"/>
          <w:lang w:val="es-ES"/>
        </w:rPr>
        <w:t>Piénsenlo</w:t>
      </w:r>
      <w:r>
        <w:rPr>
          <w:color w:val="4F81BD" w:themeColor="accent1"/>
          <w:lang w:val="es-ES"/>
        </w:rPr>
        <w:t xml:space="preserve"> dos veces antes de imprimir ese email o documento, y recicle todo </w:t>
      </w:r>
      <w:r w:rsidR="00705530">
        <w:rPr>
          <w:color w:val="4F81BD" w:themeColor="accent1"/>
          <w:lang w:val="es-ES"/>
        </w:rPr>
        <w:t xml:space="preserve">el </w:t>
      </w:r>
      <w:r>
        <w:rPr>
          <w:color w:val="4F81BD" w:themeColor="accent1"/>
          <w:lang w:val="es-ES"/>
        </w:rPr>
        <w:t xml:space="preserve">papel. Si son como yo, ustedes reciben toneladas de catálogos </w:t>
      </w:r>
      <w:r w:rsidR="007E510C">
        <w:rPr>
          <w:color w:val="4F81BD" w:themeColor="accent1"/>
          <w:lang w:val="es-ES"/>
        </w:rPr>
        <w:t>por</w:t>
      </w:r>
      <w:r>
        <w:rPr>
          <w:color w:val="4F81BD" w:themeColor="accent1"/>
          <w:lang w:val="es-ES"/>
        </w:rPr>
        <w:t xml:space="preserve"> </w:t>
      </w:r>
      <w:r w:rsidR="00705530">
        <w:rPr>
          <w:color w:val="4F81BD" w:themeColor="accent1"/>
          <w:lang w:val="es-ES"/>
        </w:rPr>
        <w:t>correo</w:t>
      </w:r>
      <w:r>
        <w:rPr>
          <w:color w:val="4F81BD" w:themeColor="accent1"/>
          <w:lang w:val="es-ES"/>
        </w:rPr>
        <w:t xml:space="preserve">. Aunque amo </w:t>
      </w:r>
      <w:r w:rsidR="00705530">
        <w:rPr>
          <w:color w:val="4F81BD" w:themeColor="accent1"/>
          <w:lang w:val="es-ES"/>
        </w:rPr>
        <w:t>hojearlos</w:t>
      </w:r>
      <w:r>
        <w:rPr>
          <w:color w:val="4F81BD" w:themeColor="accent1"/>
          <w:lang w:val="es-ES"/>
        </w:rPr>
        <w:t xml:space="preserve">, estoy tratando de cancelar los catálogos </w:t>
      </w:r>
      <w:r w:rsidR="004B5F7B">
        <w:rPr>
          <w:color w:val="4F81BD" w:themeColor="accent1"/>
          <w:lang w:val="es-ES"/>
        </w:rPr>
        <w:t>in</w:t>
      </w:r>
      <w:r>
        <w:rPr>
          <w:color w:val="4F81BD" w:themeColor="accent1"/>
          <w:lang w:val="es-ES"/>
        </w:rPr>
        <w:t xml:space="preserve">deseados. </w:t>
      </w:r>
      <w:r w:rsidRPr="00705530">
        <w:rPr>
          <w:color w:val="4F81BD" w:themeColor="accent1"/>
          <w:lang w:val="es-ES"/>
        </w:rPr>
        <w:t xml:space="preserve">Ustedes </w:t>
      </w:r>
      <w:r w:rsidR="00705530" w:rsidRPr="00705530">
        <w:rPr>
          <w:color w:val="4F81BD" w:themeColor="accent1"/>
          <w:lang w:val="es-ES"/>
        </w:rPr>
        <w:t xml:space="preserve">también </w:t>
      </w:r>
      <w:r w:rsidRPr="00705530">
        <w:rPr>
          <w:color w:val="4F81BD" w:themeColor="accent1"/>
          <w:lang w:val="es-ES"/>
        </w:rPr>
        <w:t>pueden hacer</w:t>
      </w:r>
      <w:r w:rsidR="00307A00" w:rsidRPr="00705530">
        <w:rPr>
          <w:color w:val="4F81BD" w:themeColor="accent1"/>
          <w:lang w:val="es-ES"/>
        </w:rPr>
        <w:t>lo dando</w:t>
      </w:r>
      <w:r w:rsidRPr="00705530">
        <w:rPr>
          <w:color w:val="4F81BD" w:themeColor="accent1"/>
          <w:lang w:val="es-ES"/>
        </w:rPr>
        <w:t xml:space="preserve"> un </w:t>
      </w:r>
      <w:hyperlink r:id="rId8" w:history="1">
        <w:r w:rsidRPr="00705530">
          <w:rPr>
            <w:rStyle w:val="Hipervnculo"/>
            <w:lang w:val="es-ES"/>
          </w:rPr>
          <w:t>clic aquí</w:t>
        </w:r>
      </w:hyperlink>
      <w:r w:rsidRPr="00705530">
        <w:rPr>
          <w:color w:val="4F81BD" w:themeColor="accent1"/>
          <w:lang w:val="es-ES"/>
        </w:rPr>
        <w:t>.</w:t>
      </w:r>
    </w:p>
    <w:p w:rsidR="00246CE1" w:rsidRPr="00705530" w:rsidRDefault="00246CE1" w:rsidP="00044925">
      <w:pPr>
        <w:rPr>
          <w:color w:val="4F81BD" w:themeColor="accent1"/>
          <w:lang w:val="es-ES"/>
        </w:rPr>
      </w:pPr>
    </w:p>
    <w:p w:rsidR="00C919AF" w:rsidRPr="00705530" w:rsidRDefault="00246CE1" w:rsidP="00044925">
      <w:pPr>
        <w:rPr>
          <w:color w:val="4F81BD" w:themeColor="accent1"/>
          <w:lang w:val="es-ES"/>
        </w:rPr>
      </w:pPr>
      <w:r w:rsidRPr="00246CE1">
        <w:rPr>
          <w:color w:val="4F81BD" w:themeColor="accent1"/>
          <w:lang w:val="es-ES"/>
        </w:rPr>
        <w:t xml:space="preserve">Otra manera de economizar papel </w:t>
      </w:r>
      <w:r w:rsidR="00DC0C16">
        <w:rPr>
          <w:color w:val="4F81BD" w:themeColor="accent1"/>
          <w:lang w:val="es-ES"/>
        </w:rPr>
        <w:t xml:space="preserve">es pedir un recibo por e-mail cuando uno compra cualquier cosa. La cantidad de papel usado por algunas tiendas es ridículo. Pagar </w:t>
      </w:r>
      <w:r w:rsidR="00705530">
        <w:rPr>
          <w:color w:val="4F81BD" w:themeColor="accent1"/>
          <w:lang w:val="es-ES"/>
        </w:rPr>
        <w:t xml:space="preserve">las </w:t>
      </w:r>
      <w:r w:rsidR="00DC0C16">
        <w:rPr>
          <w:color w:val="4F81BD" w:themeColor="accent1"/>
          <w:lang w:val="es-ES"/>
        </w:rPr>
        <w:t xml:space="preserve">cuentas </w:t>
      </w:r>
      <w:r w:rsidR="00705530" w:rsidRPr="00705530">
        <w:rPr>
          <w:i/>
          <w:color w:val="4F81BD" w:themeColor="accent1"/>
          <w:lang w:val="es-ES"/>
        </w:rPr>
        <w:t>en-línea</w:t>
      </w:r>
      <w:r w:rsidR="00DC0C16">
        <w:rPr>
          <w:color w:val="4F81BD" w:themeColor="accent1"/>
          <w:lang w:val="es-ES"/>
        </w:rPr>
        <w:t xml:space="preserve"> es una manera excelente de ahorrar papel </w:t>
      </w:r>
      <w:r w:rsidR="00705530">
        <w:rPr>
          <w:color w:val="4F81BD" w:themeColor="accent1"/>
          <w:lang w:val="es-ES"/>
        </w:rPr>
        <w:t>e</w:t>
      </w:r>
      <w:r w:rsidR="00DC0C16" w:rsidRPr="00705530">
        <w:rPr>
          <w:color w:val="4F81BD" w:themeColor="accent1"/>
          <w:lang w:val="es-ES"/>
        </w:rPr>
        <w:t xml:space="preserve">n </w:t>
      </w:r>
      <w:r w:rsidR="00705530" w:rsidRPr="00705530">
        <w:rPr>
          <w:color w:val="4F81BD" w:themeColor="accent1"/>
          <w:lang w:val="es-ES"/>
        </w:rPr>
        <w:t>vez</w:t>
      </w:r>
      <w:r w:rsidR="00DC0C16" w:rsidRPr="00705530">
        <w:rPr>
          <w:color w:val="4F81BD" w:themeColor="accent1"/>
          <w:lang w:val="es-ES"/>
        </w:rPr>
        <w:t xml:space="preserve"> de recibir </w:t>
      </w:r>
      <w:r w:rsidR="00705530">
        <w:rPr>
          <w:color w:val="4F81BD" w:themeColor="accent1"/>
          <w:lang w:val="es-ES"/>
        </w:rPr>
        <w:t>las facturas y pagarlas por correo.</w:t>
      </w:r>
    </w:p>
    <w:p w:rsidR="00705530" w:rsidRPr="009E128F" w:rsidRDefault="00705530" w:rsidP="00044925">
      <w:pPr>
        <w:rPr>
          <w:lang w:val="es-AR"/>
        </w:rPr>
      </w:pPr>
    </w:p>
    <w:p w:rsidR="00DC0C16" w:rsidRPr="00DC0C16" w:rsidRDefault="00DC0C16" w:rsidP="00044925">
      <w:pPr>
        <w:pStyle w:val="HTMLconformatoprevio"/>
        <w:ind w:left="142"/>
        <w:rPr>
          <w:rFonts w:asciiTheme="minorHAnsi" w:hAnsiTheme="minorHAnsi" w:cstheme="minorHAnsi"/>
          <w:sz w:val="22"/>
          <w:szCs w:val="22"/>
        </w:rPr>
      </w:pPr>
      <w:r w:rsidRPr="00DC0C16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Una de mis antiguas formas de </w:t>
      </w:r>
      <w:r w:rsidR="00705530">
        <w:rPr>
          <w:rFonts w:asciiTheme="minorHAnsi" w:hAnsiTheme="minorHAnsi" w:cstheme="minorHAnsi"/>
          <w:color w:val="4F81BD" w:themeColor="accent1"/>
          <w:sz w:val="22"/>
          <w:szCs w:val="22"/>
        </w:rPr>
        <w:t>gastar</w:t>
      </w:r>
      <w:r w:rsidRPr="00DC0C16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papel era </w:t>
      </w:r>
      <w:r w:rsidR="00705530">
        <w:rPr>
          <w:rFonts w:asciiTheme="minorHAnsi" w:hAnsiTheme="minorHAnsi" w:cstheme="minorHAnsi"/>
          <w:color w:val="4F81BD" w:themeColor="accent1"/>
          <w:sz w:val="22"/>
          <w:szCs w:val="22"/>
        </w:rPr>
        <w:t>enviando tarjetas</w:t>
      </w:r>
      <w:r w:rsidRPr="00DC0C16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por correo. En cualquier ocasión </w:t>
      </w:r>
      <w:r>
        <w:rPr>
          <w:rFonts w:asciiTheme="minorHAnsi" w:hAnsiTheme="minorHAnsi" w:cstheme="minorHAnsi"/>
          <w:color w:val="4F81BD" w:themeColor="accent1"/>
          <w:sz w:val="22"/>
          <w:szCs w:val="22"/>
        </w:rPr>
        <w:t>p</w:t>
      </w:r>
      <w:r w:rsidRPr="00DC0C16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refiero seleccionar esa tarjeta especial para alguien </w:t>
      </w:r>
      <w:r w:rsidR="00705530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a quien </w:t>
      </w:r>
      <w:r w:rsidRPr="00DC0C16">
        <w:rPr>
          <w:rFonts w:asciiTheme="minorHAnsi" w:hAnsiTheme="minorHAnsi" w:cstheme="minorHAnsi"/>
          <w:color w:val="4F81BD" w:themeColor="accent1"/>
          <w:sz w:val="22"/>
          <w:szCs w:val="22"/>
        </w:rPr>
        <w:t>quiero</w:t>
      </w:r>
      <w:r w:rsidR="00705530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para</w:t>
      </w:r>
      <w:r w:rsidRPr="00DC0C16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enviar</w:t>
      </w:r>
      <w:r w:rsidR="00705530">
        <w:rPr>
          <w:rFonts w:asciiTheme="minorHAnsi" w:hAnsiTheme="minorHAnsi" w:cstheme="minorHAnsi"/>
          <w:color w:val="4F81BD" w:themeColor="accent1"/>
          <w:sz w:val="22"/>
          <w:szCs w:val="22"/>
        </w:rPr>
        <w:t>le</w:t>
      </w:r>
      <w:r w:rsidRPr="00DC0C16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un mensaje cariñoso</w:t>
      </w:r>
      <w:r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. </w:t>
      </w:r>
      <w:r w:rsidR="004A1EDF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Sé que muchos </w:t>
      </w:r>
      <w:r w:rsidR="00705530">
        <w:rPr>
          <w:rFonts w:asciiTheme="minorHAnsi" w:hAnsiTheme="minorHAnsi" w:cstheme="minorHAnsi"/>
          <w:color w:val="4F81BD" w:themeColor="accent1"/>
          <w:sz w:val="22"/>
          <w:szCs w:val="22"/>
        </w:rPr>
        <w:t>creen</w:t>
      </w:r>
      <w:r w:rsidR="004A1EDF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que la forma actual es enviar notas por e-mail pero siento que recibir algo </w:t>
      </w:r>
      <w:r w:rsidR="00FB06D1">
        <w:rPr>
          <w:rFonts w:asciiTheme="minorHAnsi" w:hAnsiTheme="minorHAnsi" w:cstheme="minorHAnsi"/>
          <w:color w:val="4F81BD" w:themeColor="accent1"/>
          <w:sz w:val="22"/>
          <w:szCs w:val="22"/>
        </w:rPr>
        <w:t>significativo</w:t>
      </w:r>
      <w:r w:rsidR="004A1EDF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por correo puede iluminar</w:t>
      </w:r>
      <w:r w:rsidR="00FB06D1">
        <w:rPr>
          <w:rFonts w:asciiTheme="minorHAnsi" w:hAnsiTheme="minorHAnsi" w:cstheme="minorHAnsi"/>
          <w:color w:val="4F81BD" w:themeColor="accent1"/>
          <w:sz w:val="22"/>
          <w:szCs w:val="22"/>
        </w:rPr>
        <w:t>le</w:t>
      </w:r>
      <w:r w:rsidR="004A1EDF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el día </w:t>
      </w:r>
      <w:r w:rsidR="00FB06D1">
        <w:rPr>
          <w:rFonts w:asciiTheme="minorHAnsi" w:hAnsiTheme="minorHAnsi" w:cstheme="minorHAnsi"/>
          <w:color w:val="4F81BD" w:themeColor="accent1"/>
          <w:sz w:val="22"/>
          <w:szCs w:val="22"/>
        </w:rPr>
        <w:t>a</w:t>
      </w:r>
      <w:r w:rsidR="004A1EDF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cualquiera. </w:t>
      </w:r>
      <w:r w:rsidR="00FB06D1">
        <w:rPr>
          <w:rFonts w:asciiTheme="minorHAnsi" w:hAnsiTheme="minorHAnsi" w:cstheme="minorHAnsi"/>
          <w:color w:val="4F81BD" w:themeColor="accent1"/>
          <w:sz w:val="22"/>
          <w:szCs w:val="22"/>
        </w:rPr>
        <w:t>De manera que</w:t>
      </w:r>
      <w:r w:rsidR="004A1EDF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esta es un área en la cual </w:t>
      </w:r>
      <w:r w:rsidR="00FB06D1" w:rsidRPr="004B5F7B">
        <w:rPr>
          <w:rFonts w:asciiTheme="minorHAnsi" w:hAnsiTheme="minorHAnsi" w:cstheme="minorHAnsi"/>
          <w:color w:val="0070C0"/>
          <w:sz w:val="22"/>
          <w:szCs w:val="22"/>
        </w:rPr>
        <w:t>puedo</w:t>
      </w:r>
      <w:r w:rsidR="004A1EDF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renunci</w:t>
      </w:r>
      <w:r w:rsidR="00FB06D1">
        <w:rPr>
          <w:rFonts w:asciiTheme="minorHAnsi" w:hAnsiTheme="minorHAnsi" w:cstheme="minorHAnsi"/>
          <w:color w:val="4F81BD" w:themeColor="accent1"/>
          <w:sz w:val="22"/>
          <w:szCs w:val="22"/>
        </w:rPr>
        <w:t>ar</w:t>
      </w:r>
      <w:r w:rsidR="004A1EDF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al uso del papel. </w:t>
      </w:r>
      <w:r w:rsidR="00FB06D1">
        <w:rPr>
          <w:rFonts w:asciiTheme="minorHAnsi" w:hAnsiTheme="minorHAnsi" w:cstheme="minorHAnsi"/>
          <w:color w:val="4F81BD" w:themeColor="accent1"/>
          <w:sz w:val="22"/>
          <w:szCs w:val="22"/>
        </w:rPr>
        <w:t>¿</w:t>
      </w:r>
      <w:r w:rsidR="004A1EDF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Recuerdan los días </w:t>
      </w:r>
      <w:r w:rsidR="00FB06D1">
        <w:rPr>
          <w:rFonts w:asciiTheme="minorHAnsi" w:hAnsiTheme="minorHAnsi" w:cstheme="minorHAnsi"/>
          <w:color w:val="4F81BD" w:themeColor="accent1"/>
          <w:sz w:val="22"/>
          <w:szCs w:val="22"/>
        </w:rPr>
        <w:t>en que enviábamos cartas</w:t>
      </w:r>
      <w:r w:rsidR="004A1EDF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? Yo realmente extraño eso y </w:t>
      </w:r>
      <w:r w:rsidR="00016507">
        <w:rPr>
          <w:rFonts w:asciiTheme="minorHAnsi" w:hAnsiTheme="minorHAnsi" w:cstheme="minorHAnsi"/>
          <w:color w:val="4F81BD" w:themeColor="accent1"/>
          <w:sz w:val="22"/>
          <w:szCs w:val="22"/>
        </w:rPr>
        <w:t>sí</w:t>
      </w:r>
      <w:r w:rsidR="004A1EDF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, he guardado todas las cartas que Steve me envió cuando vivíamos </w:t>
      </w:r>
      <w:r w:rsidR="00FB06D1">
        <w:rPr>
          <w:rFonts w:asciiTheme="minorHAnsi" w:hAnsiTheme="minorHAnsi" w:cstheme="minorHAnsi"/>
          <w:color w:val="4F81BD" w:themeColor="accent1"/>
          <w:sz w:val="22"/>
          <w:szCs w:val="22"/>
        </w:rPr>
        <w:t>lejos el</w:t>
      </w:r>
      <w:r w:rsidR="004A1EDF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uno del otro en la etapa </w:t>
      </w:r>
      <w:r w:rsidR="00FB06D1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inicial </w:t>
      </w:r>
      <w:r w:rsidR="004A1EDF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de nuestra relación. </w:t>
      </w:r>
      <w:r w:rsidR="007E510C">
        <w:rPr>
          <w:rFonts w:asciiTheme="minorHAnsi" w:hAnsiTheme="minorHAnsi" w:cstheme="minorHAnsi"/>
          <w:color w:val="4F81BD" w:themeColor="accent1"/>
          <w:sz w:val="22"/>
          <w:szCs w:val="22"/>
        </w:rPr>
        <w:t>¡</w:t>
      </w:r>
      <w:r w:rsidR="004A1EDF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No, él no guardó las mías!  </w:t>
      </w:r>
      <w:r w:rsidR="00FB06D1">
        <w:rPr>
          <w:rFonts w:asciiTheme="minorHAnsi" w:hAnsiTheme="minorHAnsi" w:cstheme="minorHAnsi"/>
          <w:color w:val="4F81BD" w:themeColor="accent1"/>
          <w:sz w:val="22"/>
          <w:szCs w:val="22"/>
        </w:rPr>
        <w:t>¡</w:t>
      </w:r>
      <w:r w:rsidR="004A1EDF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Trataré de no </w:t>
      </w:r>
      <w:r w:rsidR="00FB06D1">
        <w:rPr>
          <w:rFonts w:asciiTheme="minorHAnsi" w:hAnsiTheme="minorHAnsi" w:cstheme="minorHAnsi"/>
          <w:color w:val="4F81BD" w:themeColor="accent1"/>
          <w:sz w:val="22"/>
          <w:szCs w:val="22"/>
        </w:rPr>
        <w:t>reclamarle eso</w:t>
      </w:r>
      <w:r w:rsidR="004A1EDF">
        <w:rPr>
          <w:rFonts w:asciiTheme="minorHAnsi" w:hAnsiTheme="minorHAnsi" w:cstheme="minorHAnsi"/>
          <w:color w:val="4F81BD" w:themeColor="accent1"/>
          <w:sz w:val="22"/>
          <w:szCs w:val="22"/>
        </w:rPr>
        <w:t>!</w:t>
      </w:r>
    </w:p>
    <w:p w:rsidR="00C919AF" w:rsidRPr="00DC0C16" w:rsidRDefault="00C919AF" w:rsidP="00044925">
      <w:pPr>
        <w:rPr>
          <w:color w:val="4F81BD" w:themeColor="accent1"/>
          <w:lang w:val="es-ES"/>
        </w:rPr>
      </w:pPr>
    </w:p>
    <w:p w:rsidR="00C919AF" w:rsidRPr="004A1EDF" w:rsidRDefault="004A1EDF" w:rsidP="00044925">
      <w:pPr>
        <w:rPr>
          <w:color w:val="4F81BD" w:themeColor="accent1"/>
          <w:lang w:val="es-ES"/>
        </w:rPr>
      </w:pPr>
      <w:r w:rsidRPr="004A1EDF">
        <w:rPr>
          <w:color w:val="4F81BD" w:themeColor="accent1"/>
          <w:lang w:val="es-ES"/>
        </w:rPr>
        <w:t xml:space="preserve">Steve y yo </w:t>
      </w:r>
      <w:r w:rsidR="00FB06D1">
        <w:rPr>
          <w:color w:val="4F81BD" w:themeColor="accent1"/>
          <w:lang w:val="es-ES"/>
        </w:rPr>
        <w:t>mirábamos</w:t>
      </w:r>
      <w:r w:rsidRPr="004A1EDF">
        <w:rPr>
          <w:color w:val="4F81BD" w:themeColor="accent1"/>
          <w:lang w:val="es-ES"/>
        </w:rPr>
        <w:t xml:space="preserve"> una serie de televisi</w:t>
      </w:r>
      <w:r>
        <w:rPr>
          <w:color w:val="4F81BD" w:themeColor="accent1"/>
          <w:lang w:val="es-ES"/>
        </w:rPr>
        <w:t xml:space="preserve">ón que estaba basada en los años 1960. Mostraba una escena en la cual una familia con el padre, madre y dos hijos gozaban de un amoroso picnic en el parque. </w:t>
      </w:r>
      <w:r w:rsidR="00A86C38">
        <w:rPr>
          <w:color w:val="4F81BD" w:themeColor="accent1"/>
          <w:lang w:val="es-ES"/>
        </w:rPr>
        <w:t xml:space="preserve">Eso me trajo </w:t>
      </w:r>
      <w:r w:rsidR="00FB06D1">
        <w:rPr>
          <w:color w:val="4F81BD" w:themeColor="accent1"/>
          <w:lang w:val="es-ES"/>
        </w:rPr>
        <w:t>recuerdos pasado</w:t>
      </w:r>
      <w:r w:rsidR="00A86C38">
        <w:rPr>
          <w:color w:val="4F81BD" w:themeColor="accent1"/>
          <w:lang w:val="es-ES"/>
        </w:rPr>
        <w:t xml:space="preserve">s de mi niñez. Entonces ambos nos sorprendimos cuando la familia terminó su excursión y la madre sacudió el mantel donde habían puesto los alimentos y dejó la basura en el pasto al partir felices por su camino. </w:t>
      </w:r>
      <w:r w:rsidR="00FB06D1">
        <w:rPr>
          <w:color w:val="4F81BD" w:themeColor="accent1"/>
          <w:lang w:val="es-ES"/>
        </w:rPr>
        <w:t>¿</w:t>
      </w:r>
      <w:r w:rsidR="004B5F7B">
        <w:rPr>
          <w:color w:val="4F81BD" w:themeColor="accent1"/>
          <w:lang w:val="es-ES"/>
        </w:rPr>
        <w:t>Cuá</w:t>
      </w:r>
      <w:r w:rsidR="00A86C38">
        <w:rPr>
          <w:color w:val="4F81BD" w:themeColor="accent1"/>
          <w:lang w:val="es-ES"/>
        </w:rPr>
        <w:t xml:space="preserve">nta gente aún fuma cigarrillos y </w:t>
      </w:r>
      <w:r w:rsidR="007E510C">
        <w:rPr>
          <w:color w:val="4F81BD" w:themeColor="accent1"/>
          <w:lang w:val="es-ES"/>
        </w:rPr>
        <w:t>arroja</w:t>
      </w:r>
      <w:r w:rsidR="00A86C38">
        <w:rPr>
          <w:color w:val="4F81BD" w:themeColor="accent1"/>
          <w:lang w:val="es-ES"/>
        </w:rPr>
        <w:t xml:space="preserve"> las colillas de cigarrillos </w:t>
      </w:r>
      <w:r w:rsidR="004B5F7B">
        <w:rPr>
          <w:color w:val="4F81BD" w:themeColor="accent1"/>
          <w:lang w:val="es-ES"/>
        </w:rPr>
        <w:t>a</w:t>
      </w:r>
      <w:r w:rsidR="00A86C38">
        <w:rPr>
          <w:color w:val="4F81BD" w:themeColor="accent1"/>
          <w:lang w:val="es-ES"/>
        </w:rPr>
        <w:t xml:space="preserve"> la tierra</w:t>
      </w:r>
      <w:r w:rsidR="004B5F7B">
        <w:rPr>
          <w:color w:val="4F81BD" w:themeColor="accent1"/>
          <w:lang w:val="es-ES"/>
        </w:rPr>
        <w:t>,</w:t>
      </w:r>
      <w:r w:rsidR="00A86C38">
        <w:rPr>
          <w:color w:val="4F81BD" w:themeColor="accent1"/>
          <w:lang w:val="es-ES"/>
        </w:rPr>
        <w:t xml:space="preserve"> a menudo poniendo en riesgo de incendio a la naturaleza?  El progreso puede ser lento</w:t>
      </w:r>
      <w:r w:rsidR="007E510C">
        <w:rPr>
          <w:color w:val="4F81BD" w:themeColor="accent1"/>
          <w:lang w:val="es-ES"/>
        </w:rPr>
        <w:t>,</w:t>
      </w:r>
      <w:r w:rsidR="00A86C38">
        <w:rPr>
          <w:color w:val="4F81BD" w:themeColor="accent1"/>
          <w:lang w:val="es-ES"/>
        </w:rPr>
        <w:t xml:space="preserve"> pero vamos avanzando. Todos hemos </w:t>
      </w:r>
      <w:r w:rsidR="004B5F7B">
        <w:rPr>
          <w:color w:val="4F81BD" w:themeColor="accent1"/>
          <w:lang w:val="es-ES"/>
        </w:rPr>
        <w:t>progresado</w:t>
      </w:r>
      <w:r w:rsidR="00A86C38">
        <w:rPr>
          <w:color w:val="4F81BD" w:themeColor="accent1"/>
          <w:lang w:val="es-ES"/>
        </w:rPr>
        <w:t xml:space="preserve"> mucho en los últimos años respecto a nuestra consciencia de salvar al planeta. </w:t>
      </w:r>
      <w:r w:rsidR="00FB06D1">
        <w:rPr>
          <w:color w:val="4F81BD" w:themeColor="accent1"/>
          <w:lang w:val="es-ES"/>
        </w:rPr>
        <w:t>¡Todavía</w:t>
      </w:r>
      <w:r w:rsidR="00A86C38">
        <w:rPr>
          <w:color w:val="4F81BD" w:themeColor="accent1"/>
          <w:lang w:val="es-ES"/>
        </w:rPr>
        <w:t xml:space="preserve"> me asombra escuchar </w:t>
      </w:r>
      <w:r w:rsidR="00FB06D1">
        <w:rPr>
          <w:color w:val="4F81BD" w:themeColor="accent1"/>
          <w:lang w:val="es-ES"/>
        </w:rPr>
        <w:t>que</w:t>
      </w:r>
      <w:r w:rsidR="00A86C38">
        <w:rPr>
          <w:color w:val="4F81BD" w:themeColor="accent1"/>
          <w:lang w:val="es-ES"/>
        </w:rPr>
        <w:t xml:space="preserve"> alguien no cre</w:t>
      </w:r>
      <w:r w:rsidR="00FB06D1">
        <w:rPr>
          <w:color w:val="4F81BD" w:themeColor="accent1"/>
          <w:lang w:val="es-ES"/>
        </w:rPr>
        <w:t>a</w:t>
      </w:r>
      <w:r w:rsidR="00A86C38">
        <w:rPr>
          <w:color w:val="4F81BD" w:themeColor="accent1"/>
          <w:lang w:val="es-ES"/>
        </w:rPr>
        <w:t xml:space="preserve"> en el </w:t>
      </w:r>
      <w:r w:rsidR="00A86C38">
        <w:rPr>
          <w:color w:val="4F81BD" w:themeColor="accent1"/>
          <w:lang w:val="es-ES"/>
        </w:rPr>
        <w:lastRenderedPageBreak/>
        <w:t>calentamiento global</w:t>
      </w:r>
      <w:r w:rsidR="00FB06D1">
        <w:rPr>
          <w:color w:val="4F81BD" w:themeColor="accent1"/>
          <w:lang w:val="es-ES"/>
        </w:rPr>
        <w:t>!</w:t>
      </w:r>
      <w:r w:rsidR="00A86C38">
        <w:rPr>
          <w:color w:val="4F81BD" w:themeColor="accent1"/>
          <w:lang w:val="es-ES"/>
        </w:rPr>
        <w:t xml:space="preserve"> Ello me hace comprender que todavía </w:t>
      </w:r>
      <w:r w:rsidR="00FB06D1">
        <w:rPr>
          <w:color w:val="4F81BD" w:themeColor="accent1"/>
          <w:lang w:val="es-ES"/>
        </w:rPr>
        <w:t>nos falta</w:t>
      </w:r>
      <w:r w:rsidR="00A86C38">
        <w:rPr>
          <w:color w:val="4F81BD" w:themeColor="accent1"/>
          <w:lang w:val="es-ES"/>
        </w:rPr>
        <w:t xml:space="preserve"> </w:t>
      </w:r>
      <w:r w:rsidR="00A924C7">
        <w:rPr>
          <w:color w:val="4F81BD" w:themeColor="accent1"/>
          <w:lang w:val="es-ES"/>
        </w:rPr>
        <w:t>mucha educación</w:t>
      </w:r>
      <w:r w:rsidR="00A86C38">
        <w:rPr>
          <w:color w:val="4F81BD" w:themeColor="accent1"/>
          <w:lang w:val="es-ES"/>
        </w:rPr>
        <w:t xml:space="preserve"> </w:t>
      </w:r>
      <w:r w:rsidR="00A924C7">
        <w:rPr>
          <w:color w:val="4F81BD" w:themeColor="accent1"/>
          <w:lang w:val="es-ES"/>
        </w:rPr>
        <w:t>ambiental</w:t>
      </w:r>
      <w:r w:rsidR="00FB06D1">
        <w:rPr>
          <w:color w:val="4F81BD" w:themeColor="accent1"/>
          <w:lang w:val="es-ES"/>
        </w:rPr>
        <w:t xml:space="preserve"> </w:t>
      </w:r>
      <w:r w:rsidR="00A86C38">
        <w:rPr>
          <w:color w:val="4F81BD" w:themeColor="accent1"/>
          <w:lang w:val="es-ES"/>
        </w:rPr>
        <w:t xml:space="preserve"> para </w:t>
      </w:r>
      <w:r w:rsidR="00A924C7">
        <w:rPr>
          <w:color w:val="4F81BD" w:themeColor="accent1"/>
          <w:lang w:val="es-ES"/>
        </w:rPr>
        <w:t>generar un cambio significativo en el entorno</w:t>
      </w:r>
      <w:r w:rsidR="00A86C38">
        <w:rPr>
          <w:color w:val="4F81BD" w:themeColor="accent1"/>
          <w:lang w:val="es-ES"/>
        </w:rPr>
        <w:t xml:space="preserve">. </w:t>
      </w:r>
    </w:p>
    <w:p w:rsidR="00A924C7" w:rsidRPr="009E128F" w:rsidRDefault="00A924C7" w:rsidP="00044925">
      <w:pPr>
        <w:rPr>
          <w:lang w:val="es-AR"/>
        </w:rPr>
      </w:pPr>
    </w:p>
    <w:p w:rsidR="00C919AF" w:rsidRPr="00A86C38" w:rsidRDefault="00A924C7" w:rsidP="00044925">
      <w:pPr>
        <w:rPr>
          <w:color w:val="4F81BD" w:themeColor="accent1"/>
          <w:lang w:val="es-ES"/>
        </w:rPr>
      </w:pPr>
      <w:r>
        <w:rPr>
          <w:color w:val="4F81BD" w:themeColor="accent1"/>
          <w:lang w:val="es-ES"/>
        </w:rPr>
        <w:t xml:space="preserve">3) </w:t>
      </w:r>
      <w:r w:rsidR="00A86C38" w:rsidRPr="00A86C38">
        <w:rPr>
          <w:color w:val="4F81BD" w:themeColor="accent1"/>
          <w:lang w:val="es-ES"/>
        </w:rPr>
        <w:t xml:space="preserve">Cada persona crea </w:t>
      </w:r>
      <w:r w:rsidR="007E510C">
        <w:rPr>
          <w:color w:val="4F81BD" w:themeColor="accent1"/>
          <w:lang w:val="es-ES"/>
        </w:rPr>
        <w:t>casi 2 kilos</w:t>
      </w:r>
      <w:r w:rsidR="00A86C38" w:rsidRPr="00A86C38">
        <w:rPr>
          <w:color w:val="4F81BD" w:themeColor="accent1"/>
          <w:lang w:val="es-ES"/>
        </w:rPr>
        <w:t xml:space="preserve"> de basura diaria. </w:t>
      </w:r>
      <w:r w:rsidR="00A86C38">
        <w:rPr>
          <w:color w:val="4F81BD" w:themeColor="accent1"/>
          <w:lang w:val="es-ES"/>
        </w:rPr>
        <w:t>Un 75 por ciento de eso es reciclable.</w:t>
      </w:r>
    </w:p>
    <w:p w:rsidR="00A94A9D" w:rsidRPr="009E128F" w:rsidRDefault="00A94A9D" w:rsidP="00044925">
      <w:pPr>
        <w:rPr>
          <w:lang w:val="es-AR"/>
        </w:rPr>
      </w:pPr>
    </w:p>
    <w:p w:rsidR="00C919AF" w:rsidRPr="00307A00" w:rsidRDefault="00A86C38" w:rsidP="00044925">
      <w:pPr>
        <w:pStyle w:val="HTMLconformatoprevio"/>
        <w:ind w:left="142"/>
        <w:rPr>
          <w:rFonts w:asciiTheme="minorHAnsi" w:hAnsiTheme="minorHAnsi" w:cstheme="minorHAnsi"/>
          <w:color w:val="4F81BD" w:themeColor="accent1"/>
          <w:sz w:val="22"/>
          <w:szCs w:val="22"/>
        </w:rPr>
      </w:pPr>
      <w:r w:rsidRPr="00307A00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En Las Vegas, nuestro camión de basura viene dos veces por semana. Nosotros solo </w:t>
      </w:r>
      <w:r w:rsidR="004B5F7B">
        <w:rPr>
          <w:rFonts w:asciiTheme="minorHAnsi" w:hAnsiTheme="minorHAnsi" w:cstheme="minorHAnsi"/>
          <w:color w:val="4F81BD" w:themeColor="accent1"/>
          <w:sz w:val="22"/>
          <w:szCs w:val="22"/>
        </w:rPr>
        <w:t>sacamos</w:t>
      </w:r>
      <w:r w:rsidRPr="00307A00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la basura en </w:t>
      </w:r>
      <w:r w:rsidR="00307A00" w:rsidRPr="00307A00">
        <w:rPr>
          <w:rFonts w:asciiTheme="minorHAnsi" w:hAnsiTheme="minorHAnsi" w:cstheme="minorHAnsi"/>
          <w:color w:val="4F81BD" w:themeColor="accent1"/>
          <w:sz w:val="22"/>
          <w:szCs w:val="22"/>
        </w:rPr>
        <w:t>el primer día programado</w:t>
      </w:r>
      <w:r w:rsidR="00307A00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</w:t>
      </w:r>
      <w:r w:rsidR="00307A00" w:rsidRPr="00307A00">
        <w:rPr>
          <w:rFonts w:asciiTheme="minorHAnsi" w:hAnsiTheme="minorHAnsi" w:cstheme="minorHAnsi"/>
          <w:color w:val="4F81BD" w:themeColor="accent1"/>
          <w:sz w:val="22"/>
          <w:szCs w:val="22"/>
        </w:rPr>
        <w:t>y la mayor parte de la basura se guarda hasta el día de reciclado</w:t>
      </w:r>
      <w:r w:rsidR="00307A00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. Nunca entendí la razón por la cual lo reciclable se retira solamente dos veces </w:t>
      </w:r>
      <w:r w:rsidR="004B5F7B">
        <w:rPr>
          <w:rFonts w:asciiTheme="minorHAnsi" w:hAnsiTheme="minorHAnsi" w:cstheme="minorHAnsi"/>
          <w:color w:val="4F81BD" w:themeColor="accent1"/>
          <w:sz w:val="22"/>
          <w:szCs w:val="22"/>
        </w:rPr>
        <w:t>al</w:t>
      </w:r>
      <w:r w:rsidR="00307A00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mes. Veo a los vecinos </w:t>
      </w:r>
      <w:r w:rsidR="00A94A9D">
        <w:rPr>
          <w:rFonts w:asciiTheme="minorHAnsi" w:hAnsiTheme="minorHAnsi" w:cstheme="minorHAnsi"/>
          <w:color w:val="4F81BD" w:themeColor="accent1"/>
          <w:sz w:val="22"/>
          <w:szCs w:val="22"/>
        </w:rPr>
        <w:t>sacar</w:t>
      </w:r>
      <w:r w:rsidR="00307A00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su basura reciclable junto con la basura normal en el día fijado. Me pregunto por qué </w:t>
      </w:r>
      <w:r w:rsidR="00307A00">
        <w:rPr>
          <w:rFonts w:asciiTheme="minorHAnsi" w:hAnsiTheme="minorHAnsi" w:cstheme="minorHAnsi"/>
          <w:color w:val="4F81BD" w:themeColor="accent1"/>
          <w:sz w:val="22"/>
          <w:szCs w:val="22"/>
        </w:rPr>
        <w:t>parec</w:t>
      </w:r>
      <w:r w:rsidR="007E510C">
        <w:rPr>
          <w:rFonts w:asciiTheme="minorHAnsi" w:hAnsiTheme="minorHAnsi" w:cstheme="minorHAnsi"/>
          <w:color w:val="4F81BD" w:themeColor="accent1"/>
          <w:sz w:val="22"/>
          <w:szCs w:val="22"/>
        </w:rPr>
        <w:t>ería</w:t>
      </w:r>
      <w:r w:rsidR="00307A00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que tenemos 3 veces o más </w:t>
      </w:r>
      <w:r w:rsidR="00A94A9D">
        <w:rPr>
          <w:rFonts w:asciiTheme="minorHAnsi" w:hAnsiTheme="minorHAnsi" w:cstheme="minorHAnsi"/>
          <w:color w:val="4F81BD" w:themeColor="accent1"/>
          <w:sz w:val="22"/>
          <w:szCs w:val="22"/>
        </w:rPr>
        <w:t>la cantidad</w:t>
      </w:r>
      <w:r w:rsidR="00307A00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de reciclables que todos los demás </w:t>
      </w:r>
      <w:r w:rsidR="00A94A9D">
        <w:rPr>
          <w:rFonts w:asciiTheme="minorHAnsi" w:hAnsiTheme="minorHAnsi" w:cstheme="minorHAnsi"/>
          <w:color w:val="4F81BD" w:themeColor="accent1"/>
          <w:sz w:val="22"/>
          <w:szCs w:val="22"/>
        </w:rPr>
        <w:t>de</w:t>
      </w:r>
      <w:r w:rsidR="00307A00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nuestro vecindario. No estoy diciendo que nosotros </w:t>
      </w:r>
      <w:r w:rsidR="00307A00">
        <w:rPr>
          <w:rFonts w:asciiTheme="minorHAnsi" w:hAnsiTheme="minorHAnsi" w:cstheme="minorHAnsi"/>
          <w:color w:val="4F81BD" w:themeColor="accent1"/>
          <w:sz w:val="22"/>
          <w:szCs w:val="22"/>
        </w:rPr>
        <w:t>s</w:t>
      </w:r>
      <w:r w:rsidR="007E510C">
        <w:rPr>
          <w:rFonts w:asciiTheme="minorHAnsi" w:hAnsiTheme="minorHAnsi" w:cstheme="minorHAnsi"/>
          <w:color w:val="4F81BD" w:themeColor="accent1"/>
          <w:sz w:val="22"/>
          <w:szCs w:val="22"/>
        </w:rPr>
        <w:t>ea</w:t>
      </w:r>
      <w:r w:rsidR="00307A00">
        <w:rPr>
          <w:rFonts w:asciiTheme="minorHAnsi" w:hAnsiTheme="minorHAnsi" w:cstheme="minorHAnsi"/>
          <w:color w:val="4F81BD" w:themeColor="accent1"/>
          <w:sz w:val="22"/>
          <w:szCs w:val="22"/>
        </w:rPr>
        <w:t>mos</w:t>
      </w:r>
      <w:r w:rsidR="00307A00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mejores que los demás</w:t>
      </w:r>
      <w:r w:rsidR="007E510C">
        <w:rPr>
          <w:rFonts w:asciiTheme="minorHAnsi" w:hAnsiTheme="minorHAnsi" w:cstheme="minorHAnsi"/>
          <w:color w:val="4F81BD" w:themeColor="accent1"/>
          <w:sz w:val="22"/>
          <w:szCs w:val="22"/>
        </w:rPr>
        <w:t>,</w:t>
      </w:r>
      <w:r w:rsidR="00307A00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solo que </w:t>
      </w:r>
      <w:r w:rsidR="00A94A9D">
        <w:rPr>
          <w:rFonts w:asciiTheme="minorHAnsi" w:hAnsiTheme="minorHAnsi" w:cstheme="minorHAnsi"/>
          <w:color w:val="4F81BD" w:themeColor="accent1"/>
          <w:sz w:val="22"/>
          <w:szCs w:val="22"/>
        </w:rPr>
        <w:t>somos cons</w:t>
      </w:r>
      <w:r w:rsidR="00017D17">
        <w:rPr>
          <w:rFonts w:asciiTheme="minorHAnsi" w:hAnsiTheme="minorHAnsi" w:cstheme="minorHAnsi"/>
          <w:color w:val="4F81BD" w:themeColor="accent1"/>
          <w:sz w:val="22"/>
          <w:szCs w:val="22"/>
        </w:rPr>
        <w:t>c</w:t>
      </w:r>
      <w:r w:rsidR="00A94A9D">
        <w:rPr>
          <w:rFonts w:asciiTheme="minorHAnsi" w:hAnsiTheme="minorHAnsi" w:cstheme="minorHAnsi"/>
          <w:color w:val="4F81BD" w:themeColor="accent1"/>
          <w:sz w:val="22"/>
          <w:szCs w:val="22"/>
        </w:rPr>
        <w:t>ientes de la cantidad</w:t>
      </w:r>
      <w:r w:rsidR="00307A00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de basura que es reciclable.</w:t>
      </w:r>
    </w:p>
    <w:p w:rsidR="00A94A9D" w:rsidRPr="00017D17" w:rsidRDefault="00A94A9D" w:rsidP="00044925">
      <w:pPr>
        <w:rPr>
          <w:lang w:val="es-ES"/>
        </w:rPr>
      </w:pPr>
    </w:p>
    <w:p w:rsidR="00307A00" w:rsidRDefault="00307A00" w:rsidP="00044925">
      <w:pPr>
        <w:rPr>
          <w:color w:val="4F81BD" w:themeColor="accent1"/>
          <w:lang w:val="es-ES"/>
        </w:rPr>
      </w:pPr>
      <w:r w:rsidRPr="002349C5">
        <w:rPr>
          <w:color w:val="4F81BD" w:themeColor="accent1"/>
          <w:lang w:val="es-ES"/>
        </w:rPr>
        <w:t xml:space="preserve">Hace </w:t>
      </w:r>
      <w:r w:rsidR="00A94A9D">
        <w:rPr>
          <w:color w:val="4F81BD" w:themeColor="accent1"/>
          <w:lang w:val="es-ES"/>
        </w:rPr>
        <w:t xml:space="preserve">unos </w:t>
      </w:r>
      <w:r w:rsidRPr="002349C5">
        <w:rPr>
          <w:color w:val="4F81BD" w:themeColor="accent1"/>
          <w:lang w:val="es-ES"/>
        </w:rPr>
        <w:t>pocos meses</w:t>
      </w:r>
      <w:r w:rsidR="007E510C">
        <w:rPr>
          <w:color w:val="4F81BD" w:themeColor="accent1"/>
          <w:lang w:val="es-ES"/>
        </w:rPr>
        <w:t>,</w:t>
      </w:r>
      <w:r w:rsidRPr="002349C5">
        <w:rPr>
          <w:color w:val="4F81BD" w:themeColor="accent1"/>
          <w:lang w:val="es-ES"/>
        </w:rPr>
        <w:t xml:space="preserve"> yo necesitaba</w:t>
      </w:r>
      <w:r w:rsidR="002349C5" w:rsidRPr="002349C5">
        <w:rPr>
          <w:color w:val="4F81BD" w:themeColor="accent1"/>
          <w:lang w:val="es-ES"/>
        </w:rPr>
        <w:t xml:space="preserve"> descubrir </w:t>
      </w:r>
      <w:r w:rsidR="002349C5">
        <w:rPr>
          <w:color w:val="4F81BD" w:themeColor="accent1"/>
          <w:lang w:val="es-ES"/>
        </w:rPr>
        <w:t>d</w:t>
      </w:r>
      <w:r w:rsidR="007E510C">
        <w:rPr>
          <w:color w:val="4F81BD" w:themeColor="accent1"/>
          <w:lang w:val="es-ES"/>
        </w:rPr>
        <w:t>ó</w:t>
      </w:r>
      <w:r w:rsidR="002349C5">
        <w:rPr>
          <w:color w:val="4F81BD" w:themeColor="accent1"/>
          <w:lang w:val="es-ES"/>
        </w:rPr>
        <w:t>nde</w:t>
      </w:r>
      <w:r w:rsidR="002349C5">
        <w:rPr>
          <w:color w:val="4F81BD" w:themeColor="accent1"/>
          <w:lang w:val="es-ES"/>
        </w:rPr>
        <w:t xml:space="preserve"> reciclan la basura que el recolector de basura reciclable no recogía. </w:t>
      </w:r>
      <w:r w:rsidR="00A94A9D">
        <w:rPr>
          <w:color w:val="4F81BD" w:themeColor="accent1"/>
          <w:lang w:val="es-ES"/>
        </w:rPr>
        <w:t>Se trataba de</w:t>
      </w:r>
      <w:r w:rsidR="002349C5">
        <w:rPr>
          <w:color w:val="4F81BD" w:themeColor="accent1"/>
          <w:lang w:val="es-ES"/>
        </w:rPr>
        <w:t xml:space="preserve"> pintura </w:t>
      </w:r>
      <w:r w:rsidR="00A94A9D">
        <w:rPr>
          <w:color w:val="4F81BD" w:themeColor="accent1"/>
          <w:lang w:val="es-ES"/>
        </w:rPr>
        <w:t>sin usar</w:t>
      </w:r>
      <w:r w:rsidR="002349C5">
        <w:rPr>
          <w:color w:val="4F81BD" w:themeColor="accent1"/>
          <w:lang w:val="es-ES"/>
        </w:rPr>
        <w:t xml:space="preserve">, etc. Simplemente llamé a mi compañía de recolección de basura y le pregunté </w:t>
      </w:r>
      <w:r w:rsidR="00016507">
        <w:rPr>
          <w:color w:val="4F81BD" w:themeColor="accent1"/>
          <w:lang w:val="es-ES"/>
        </w:rPr>
        <w:t>a dónde</w:t>
      </w:r>
      <w:r w:rsidR="002349C5">
        <w:rPr>
          <w:color w:val="4F81BD" w:themeColor="accent1"/>
          <w:lang w:val="es-ES"/>
        </w:rPr>
        <w:t xml:space="preserve"> podía descargar </w:t>
      </w:r>
      <w:r w:rsidR="00A94A9D">
        <w:rPr>
          <w:color w:val="4F81BD" w:themeColor="accent1"/>
          <w:lang w:val="es-ES"/>
        </w:rPr>
        <w:t xml:space="preserve">esos elementos </w:t>
      </w:r>
      <w:r w:rsidR="008F1BE7">
        <w:rPr>
          <w:color w:val="4F81BD" w:themeColor="accent1"/>
          <w:lang w:val="es-ES"/>
        </w:rPr>
        <w:t>con seguridad</w:t>
      </w:r>
      <w:r w:rsidR="002349C5">
        <w:rPr>
          <w:color w:val="4F81BD" w:themeColor="accent1"/>
          <w:lang w:val="es-ES"/>
        </w:rPr>
        <w:t xml:space="preserve">. </w:t>
      </w:r>
      <w:r w:rsidR="008F1BE7">
        <w:rPr>
          <w:color w:val="4F81BD" w:themeColor="accent1"/>
          <w:lang w:val="es-ES"/>
        </w:rPr>
        <w:t xml:space="preserve">Tuve que manejar bastante </w:t>
      </w:r>
      <w:r w:rsidR="00CA3629">
        <w:rPr>
          <w:color w:val="4F81BD" w:themeColor="accent1"/>
          <w:lang w:val="es-ES"/>
        </w:rPr>
        <w:t>lejos</w:t>
      </w:r>
      <w:r w:rsidR="00087376">
        <w:rPr>
          <w:color w:val="4F81BD" w:themeColor="accent1"/>
          <w:lang w:val="es-ES"/>
        </w:rPr>
        <w:t>,</w:t>
      </w:r>
      <w:r w:rsidR="008F1BE7">
        <w:rPr>
          <w:color w:val="4F81BD" w:themeColor="accent1"/>
          <w:lang w:val="es-ES"/>
        </w:rPr>
        <w:t xml:space="preserve"> pero</w:t>
      </w:r>
      <w:r w:rsidR="002349C5">
        <w:rPr>
          <w:color w:val="4F81BD" w:themeColor="accent1"/>
          <w:lang w:val="es-ES"/>
        </w:rPr>
        <w:t xml:space="preserve"> me sentí </w:t>
      </w:r>
      <w:r w:rsidR="008F1BE7">
        <w:rPr>
          <w:color w:val="4F81BD" w:themeColor="accent1"/>
          <w:lang w:val="es-ES"/>
        </w:rPr>
        <w:t>muy</w:t>
      </w:r>
      <w:r w:rsidR="002349C5">
        <w:rPr>
          <w:color w:val="4F81BD" w:themeColor="accent1"/>
          <w:lang w:val="es-ES"/>
        </w:rPr>
        <w:t xml:space="preserve"> bien </w:t>
      </w:r>
      <w:r w:rsidR="008F1BE7">
        <w:rPr>
          <w:color w:val="4F81BD" w:themeColor="accent1"/>
          <w:lang w:val="es-ES"/>
        </w:rPr>
        <w:t>entregando esos artículos tóxicos</w:t>
      </w:r>
      <w:r w:rsidR="002349C5">
        <w:rPr>
          <w:color w:val="4F81BD" w:themeColor="accent1"/>
          <w:lang w:val="es-ES"/>
        </w:rPr>
        <w:t xml:space="preserve"> en vez de </w:t>
      </w:r>
      <w:r w:rsidR="008F1BE7">
        <w:rPr>
          <w:color w:val="4F81BD" w:themeColor="accent1"/>
          <w:lang w:val="es-ES"/>
        </w:rPr>
        <w:t>botarlos</w:t>
      </w:r>
      <w:r w:rsidR="002349C5">
        <w:rPr>
          <w:color w:val="4F81BD" w:themeColor="accent1"/>
          <w:lang w:val="es-ES"/>
        </w:rPr>
        <w:t xml:space="preserve"> </w:t>
      </w:r>
      <w:r w:rsidR="008F1BE7">
        <w:rPr>
          <w:color w:val="4F81BD" w:themeColor="accent1"/>
          <w:lang w:val="es-ES"/>
        </w:rPr>
        <w:t>ilegalmente</w:t>
      </w:r>
      <w:r w:rsidR="002349C5">
        <w:rPr>
          <w:color w:val="4F81BD" w:themeColor="accent1"/>
          <w:lang w:val="es-ES"/>
        </w:rPr>
        <w:t xml:space="preserve">.  Abajo </w:t>
      </w:r>
      <w:r w:rsidR="008F1BE7">
        <w:rPr>
          <w:color w:val="4F81BD" w:themeColor="accent1"/>
          <w:lang w:val="es-ES"/>
        </w:rPr>
        <w:t>incluyo</w:t>
      </w:r>
      <w:r w:rsidR="002349C5">
        <w:rPr>
          <w:color w:val="4F81BD" w:themeColor="accent1"/>
          <w:lang w:val="es-ES"/>
        </w:rPr>
        <w:t xml:space="preserve"> un sitio adonde, en los Estados Unidos, uno puede descubrir </w:t>
      </w:r>
      <w:r w:rsidR="008F1BE7">
        <w:rPr>
          <w:color w:val="4F81BD" w:themeColor="accent1"/>
          <w:lang w:val="es-ES"/>
        </w:rPr>
        <w:t>dónde</w:t>
      </w:r>
      <w:r w:rsidR="002349C5">
        <w:rPr>
          <w:color w:val="4F81BD" w:themeColor="accent1"/>
          <w:lang w:val="es-ES"/>
        </w:rPr>
        <w:t xml:space="preserve"> reciclar cualquier cosa si su compañía de recolección de basura no tiene esa información. </w:t>
      </w:r>
    </w:p>
    <w:p w:rsidR="00C919AF" w:rsidRDefault="00340E74" w:rsidP="00044925">
      <w:pPr>
        <w:rPr>
          <w:color w:val="4F81BD" w:themeColor="accent1"/>
          <w:lang w:val="es-ES"/>
        </w:rPr>
      </w:pPr>
      <w:hyperlink r:id="rId9" w:history="1">
        <w:r w:rsidR="002349C5" w:rsidRPr="008F1BE7">
          <w:rPr>
            <w:rStyle w:val="Hipervnculo"/>
            <w:lang w:val="es-ES"/>
          </w:rPr>
          <w:t>Haga clic aquí</w:t>
        </w:r>
      </w:hyperlink>
      <w:r w:rsidR="002349C5" w:rsidRPr="002349C5">
        <w:rPr>
          <w:color w:val="4F81BD" w:themeColor="accent1"/>
          <w:lang w:val="es-ES"/>
        </w:rPr>
        <w:t xml:space="preserve"> para </w:t>
      </w:r>
      <w:r w:rsidR="008F1BE7">
        <w:rPr>
          <w:color w:val="4F81BD" w:themeColor="accent1"/>
          <w:lang w:val="es-ES"/>
        </w:rPr>
        <w:t>mayor</w:t>
      </w:r>
      <w:r w:rsidR="002349C5" w:rsidRPr="002349C5">
        <w:rPr>
          <w:color w:val="4F81BD" w:themeColor="accent1"/>
          <w:lang w:val="es-ES"/>
        </w:rPr>
        <w:t xml:space="preserve"> informaci</w:t>
      </w:r>
      <w:r w:rsidR="002349C5">
        <w:rPr>
          <w:color w:val="4F81BD" w:themeColor="accent1"/>
          <w:lang w:val="es-ES"/>
        </w:rPr>
        <w:t>ón.</w:t>
      </w:r>
    </w:p>
    <w:p w:rsidR="002349C5" w:rsidRPr="002349C5" w:rsidRDefault="002349C5" w:rsidP="00044925">
      <w:pPr>
        <w:rPr>
          <w:color w:val="4F81BD" w:themeColor="accent1"/>
          <w:lang w:val="es-ES"/>
        </w:rPr>
      </w:pPr>
    </w:p>
    <w:p w:rsidR="00C919AF" w:rsidRPr="002349C5" w:rsidRDefault="002349C5" w:rsidP="00044925">
      <w:pPr>
        <w:rPr>
          <w:color w:val="4F81BD" w:themeColor="accent1"/>
          <w:lang w:val="es-ES"/>
        </w:rPr>
      </w:pPr>
      <w:r w:rsidRPr="002349C5">
        <w:rPr>
          <w:color w:val="4F81BD" w:themeColor="accent1"/>
          <w:lang w:val="es-ES"/>
        </w:rPr>
        <w:t xml:space="preserve">Hace casi dos años conocí a una señora </w:t>
      </w:r>
      <w:r w:rsidR="00D43A8B">
        <w:rPr>
          <w:color w:val="4F81BD" w:themeColor="accent1"/>
          <w:lang w:val="es-ES"/>
        </w:rPr>
        <w:t>maravillosa</w:t>
      </w:r>
      <w:r w:rsidRPr="002349C5">
        <w:rPr>
          <w:color w:val="4F81BD" w:themeColor="accent1"/>
          <w:lang w:val="es-ES"/>
        </w:rPr>
        <w:t xml:space="preserve"> en un evento de </w:t>
      </w:r>
      <w:proofErr w:type="spellStart"/>
      <w:r w:rsidRPr="002349C5">
        <w:rPr>
          <w:color w:val="4F81BD" w:themeColor="accent1"/>
          <w:lang w:val="es-ES"/>
        </w:rPr>
        <w:t>Kryon</w:t>
      </w:r>
      <w:proofErr w:type="spellEnd"/>
      <w:r w:rsidRPr="002349C5">
        <w:rPr>
          <w:color w:val="4F81BD" w:themeColor="accent1"/>
          <w:lang w:val="es-ES"/>
        </w:rPr>
        <w:t xml:space="preserve"> en el que Steve y yo particip</w:t>
      </w:r>
      <w:r>
        <w:rPr>
          <w:color w:val="4F81BD" w:themeColor="accent1"/>
          <w:lang w:val="es-ES"/>
        </w:rPr>
        <w:t xml:space="preserve">ábamos.  Ella vino a mí y tuvimos una conversación </w:t>
      </w:r>
      <w:r w:rsidR="00D43A8B">
        <w:rPr>
          <w:color w:val="4F81BD" w:themeColor="accent1"/>
          <w:lang w:val="es-ES"/>
        </w:rPr>
        <w:t>estupenda</w:t>
      </w:r>
      <w:r>
        <w:rPr>
          <w:color w:val="4F81BD" w:themeColor="accent1"/>
          <w:lang w:val="es-ES"/>
        </w:rPr>
        <w:t xml:space="preserve"> sobre el planeta Tierra. Recientemente</w:t>
      </w:r>
      <w:r w:rsidR="00087376">
        <w:rPr>
          <w:color w:val="4F81BD" w:themeColor="accent1"/>
          <w:lang w:val="es-ES"/>
        </w:rPr>
        <w:t>,</w:t>
      </w:r>
      <w:r>
        <w:rPr>
          <w:color w:val="4F81BD" w:themeColor="accent1"/>
          <w:lang w:val="es-ES"/>
        </w:rPr>
        <w:t xml:space="preserve"> Steve y yo recib</w:t>
      </w:r>
      <w:r w:rsidR="005A385E">
        <w:rPr>
          <w:color w:val="4F81BD" w:themeColor="accent1"/>
          <w:lang w:val="es-ES"/>
        </w:rPr>
        <w:t xml:space="preserve">imos su libro que describe jardines llenos de luz, </w:t>
      </w:r>
      <w:r w:rsidR="00D43A8B">
        <w:rPr>
          <w:color w:val="4F81BD" w:themeColor="accent1"/>
          <w:lang w:val="es-ES"/>
        </w:rPr>
        <w:t>unión</w:t>
      </w:r>
      <w:r w:rsidR="005A385E">
        <w:rPr>
          <w:color w:val="4F81BD" w:themeColor="accent1"/>
          <w:lang w:val="es-ES"/>
        </w:rPr>
        <w:t xml:space="preserve"> con la naturaleza y </w:t>
      </w:r>
      <w:r w:rsidR="00D43A8B">
        <w:rPr>
          <w:color w:val="4F81BD" w:themeColor="accent1"/>
          <w:lang w:val="es-ES"/>
        </w:rPr>
        <w:t xml:space="preserve">de </w:t>
      </w:r>
      <w:r w:rsidR="005A385E">
        <w:rPr>
          <w:color w:val="4F81BD" w:themeColor="accent1"/>
          <w:lang w:val="es-ES"/>
        </w:rPr>
        <w:t xml:space="preserve">los unos con los otros. Su nombre es Marianne </w:t>
      </w:r>
      <w:proofErr w:type="spellStart"/>
      <w:r w:rsidR="005A385E">
        <w:rPr>
          <w:color w:val="4F81BD" w:themeColor="accent1"/>
          <w:lang w:val="es-ES"/>
        </w:rPr>
        <w:t>Brettell-Vaughn</w:t>
      </w:r>
      <w:proofErr w:type="spellEnd"/>
      <w:r w:rsidR="005A385E">
        <w:rPr>
          <w:color w:val="4F81BD" w:themeColor="accent1"/>
          <w:lang w:val="es-ES"/>
        </w:rPr>
        <w:t>. Su libro se titula</w:t>
      </w:r>
      <w:r w:rsidR="00D43A8B">
        <w:rPr>
          <w:color w:val="4F81BD" w:themeColor="accent1"/>
          <w:lang w:val="es-ES"/>
        </w:rPr>
        <w:t xml:space="preserve">: </w:t>
      </w:r>
      <w:r w:rsidR="00D43A8B" w:rsidRPr="00017D17">
        <w:rPr>
          <w:color w:val="0070C0"/>
          <w:lang w:val="es-ES"/>
        </w:rPr>
        <w:t>“</w:t>
      </w:r>
      <w:proofErr w:type="spellStart"/>
      <w:r w:rsidR="00D43A8B" w:rsidRPr="00017D17">
        <w:rPr>
          <w:color w:val="0070C0"/>
          <w:lang w:val="es-ES"/>
        </w:rPr>
        <w:t>Over</w:t>
      </w:r>
      <w:proofErr w:type="spellEnd"/>
      <w:r w:rsidR="00D43A8B" w:rsidRPr="00017D17">
        <w:rPr>
          <w:color w:val="0070C0"/>
          <w:lang w:val="es-ES"/>
        </w:rPr>
        <w:t xml:space="preserve"> </w:t>
      </w:r>
      <w:proofErr w:type="spellStart"/>
      <w:r w:rsidR="00D43A8B" w:rsidRPr="00017D17">
        <w:rPr>
          <w:color w:val="0070C0"/>
          <w:lang w:val="es-ES"/>
        </w:rPr>
        <w:t>the</w:t>
      </w:r>
      <w:proofErr w:type="spellEnd"/>
      <w:r w:rsidR="00D43A8B" w:rsidRPr="00017D17">
        <w:rPr>
          <w:color w:val="0070C0"/>
          <w:lang w:val="es-ES"/>
        </w:rPr>
        <w:t xml:space="preserve"> </w:t>
      </w:r>
      <w:proofErr w:type="spellStart"/>
      <w:r w:rsidR="00D43A8B" w:rsidRPr="00017D17">
        <w:rPr>
          <w:color w:val="0070C0"/>
          <w:lang w:val="es-ES"/>
        </w:rPr>
        <w:t>Rainbow</w:t>
      </w:r>
      <w:proofErr w:type="spellEnd"/>
      <w:r w:rsidR="00D43A8B" w:rsidRPr="00017D17">
        <w:rPr>
          <w:color w:val="0070C0"/>
          <w:lang w:val="es-ES"/>
        </w:rPr>
        <w:t xml:space="preserve">-A </w:t>
      </w:r>
      <w:proofErr w:type="spellStart"/>
      <w:r w:rsidR="00D43A8B" w:rsidRPr="00017D17">
        <w:rPr>
          <w:color w:val="0070C0"/>
          <w:lang w:val="es-ES"/>
        </w:rPr>
        <w:t>Gardener’s</w:t>
      </w:r>
      <w:proofErr w:type="spellEnd"/>
      <w:r w:rsidR="00D43A8B" w:rsidRPr="00017D17">
        <w:rPr>
          <w:color w:val="0070C0"/>
          <w:lang w:val="es-ES"/>
        </w:rPr>
        <w:t xml:space="preserve"> Guide </w:t>
      </w:r>
      <w:proofErr w:type="spellStart"/>
      <w:r w:rsidR="00D43A8B" w:rsidRPr="00017D17">
        <w:rPr>
          <w:color w:val="0070C0"/>
          <w:lang w:val="es-ES"/>
        </w:rPr>
        <w:t>to</w:t>
      </w:r>
      <w:proofErr w:type="spellEnd"/>
      <w:r w:rsidR="00D43A8B" w:rsidRPr="00017D17">
        <w:rPr>
          <w:color w:val="0070C0"/>
          <w:lang w:val="es-ES"/>
        </w:rPr>
        <w:t xml:space="preserve"> </w:t>
      </w:r>
      <w:proofErr w:type="spellStart"/>
      <w:r w:rsidR="00D43A8B" w:rsidRPr="00017D17">
        <w:rPr>
          <w:color w:val="0070C0"/>
          <w:lang w:val="es-ES"/>
        </w:rPr>
        <w:t>Creating</w:t>
      </w:r>
      <w:proofErr w:type="spellEnd"/>
      <w:r w:rsidR="00D43A8B" w:rsidRPr="00017D17">
        <w:rPr>
          <w:color w:val="0070C0"/>
          <w:lang w:val="es-ES"/>
        </w:rPr>
        <w:t xml:space="preserve"> Light-</w:t>
      </w:r>
      <w:proofErr w:type="spellStart"/>
      <w:r w:rsidR="00D43A8B" w:rsidRPr="00017D17">
        <w:rPr>
          <w:color w:val="0070C0"/>
          <w:lang w:val="es-ES"/>
        </w:rPr>
        <w:t>Filled</w:t>
      </w:r>
      <w:proofErr w:type="spellEnd"/>
      <w:r w:rsidR="00D43A8B" w:rsidRPr="00017D17">
        <w:rPr>
          <w:color w:val="0070C0"/>
          <w:lang w:val="es-ES"/>
        </w:rPr>
        <w:t xml:space="preserve"> </w:t>
      </w:r>
      <w:proofErr w:type="spellStart"/>
      <w:r w:rsidR="00D43A8B" w:rsidRPr="00017D17">
        <w:rPr>
          <w:color w:val="0070C0"/>
          <w:lang w:val="es-ES"/>
        </w:rPr>
        <w:t>Gardens</w:t>
      </w:r>
      <w:proofErr w:type="spellEnd"/>
      <w:r w:rsidR="00D43A8B" w:rsidRPr="00017D17">
        <w:rPr>
          <w:color w:val="0070C0"/>
          <w:lang w:val="es-ES"/>
        </w:rPr>
        <w:t>”</w:t>
      </w:r>
      <w:r w:rsidR="005A385E">
        <w:rPr>
          <w:color w:val="4F81BD" w:themeColor="accent1"/>
          <w:lang w:val="es-ES"/>
        </w:rPr>
        <w:t xml:space="preserve"> </w:t>
      </w:r>
      <w:r w:rsidR="00D43A8B">
        <w:rPr>
          <w:color w:val="4F81BD" w:themeColor="accent1"/>
          <w:lang w:val="es-ES"/>
        </w:rPr>
        <w:t>(</w:t>
      </w:r>
      <w:r w:rsidR="005A385E" w:rsidRPr="00D43A8B">
        <w:rPr>
          <w:i/>
          <w:color w:val="4F81BD" w:themeColor="accent1"/>
          <w:lang w:val="es-ES"/>
        </w:rPr>
        <w:t>Sobre el Arco Iris</w:t>
      </w:r>
      <w:r w:rsidR="00D43A8B" w:rsidRPr="00D43A8B">
        <w:rPr>
          <w:i/>
          <w:color w:val="4F81BD" w:themeColor="accent1"/>
          <w:lang w:val="es-ES"/>
        </w:rPr>
        <w:t xml:space="preserve"> -</w:t>
      </w:r>
      <w:r w:rsidR="005A385E" w:rsidRPr="00D43A8B">
        <w:rPr>
          <w:i/>
          <w:color w:val="4F81BD" w:themeColor="accent1"/>
          <w:lang w:val="es-ES"/>
        </w:rPr>
        <w:t xml:space="preserve"> </w:t>
      </w:r>
      <w:r w:rsidR="00D43A8B" w:rsidRPr="00D43A8B">
        <w:rPr>
          <w:i/>
          <w:color w:val="4F81BD" w:themeColor="accent1"/>
          <w:lang w:val="es-ES"/>
        </w:rPr>
        <w:t xml:space="preserve">Una </w:t>
      </w:r>
      <w:r w:rsidR="00D43A8B">
        <w:rPr>
          <w:i/>
          <w:color w:val="4F81BD" w:themeColor="accent1"/>
          <w:lang w:val="es-ES"/>
        </w:rPr>
        <w:t>g</w:t>
      </w:r>
      <w:r w:rsidR="005A385E" w:rsidRPr="00D43A8B">
        <w:rPr>
          <w:i/>
          <w:color w:val="4F81BD" w:themeColor="accent1"/>
          <w:lang w:val="es-ES"/>
        </w:rPr>
        <w:t>uía para crear jardines llenos de luz</w:t>
      </w:r>
      <w:r w:rsidR="00D43A8B">
        <w:rPr>
          <w:color w:val="4F81BD" w:themeColor="accent1"/>
          <w:lang w:val="es-ES"/>
        </w:rPr>
        <w:t>)</w:t>
      </w:r>
      <w:r w:rsidR="005A385E">
        <w:rPr>
          <w:color w:val="4F81BD" w:themeColor="accent1"/>
          <w:lang w:val="es-ES"/>
        </w:rPr>
        <w:t xml:space="preserve">. El título </w:t>
      </w:r>
      <w:r w:rsidR="00D43A8B">
        <w:rPr>
          <w:color w:val="4F81BD" w:themeColor="accent1"/>
          <w:lang w:val="es-ES"/>
        </w:rPr>
        <w:t>está relacionado</w:t>
      </w:r>
      <w:r w:rsidR="005A385E">
        <w:rPr>
          <w:color w:val="4F81BD" w:themeColor="accent1"/>
          <w:lang w:val="es-ES"/>
        </w:rPr>
        <w:t xml:space="preserve"> con su conocimiento </w:t>
      </w:r>
      <w:r w:rsidR="00F80263">
        <w:rPr>
          <w:color w:val="4F81BD" w:themeColor="accent1"/>
          <w:lang w:val="es-ES"/>
        </w:rPr>
        <w:t>sobre</w:t>
      </w:r>
      <w:r w:rsidR="005A385E">
        <w:rPr>
          <w:color w:val="4F81BD" w:themeColor="accent1"/>
          <w:lang w:val="es-ES"/>
        </w:rPr>
        <w:t xml:space="preserve"> la vida en la </w:t>
      </w:r>
      <w:r w:rsidR="00087376">
        <w:rPr>
          <w:color w:val="4F81BD" w:themeColor="accent1"/>
          <w:lang w:val="es-ES"/>
        </w:rPr>
        <w:t>M</w:t>
      </w:r>
      <w:r w:rsidR="005A385E">
        <w:rPr>
          <w:color w:val="4F81BD" w:themeColor="accent1"/>
          <w:lang w:val="es-ES"/>
        </w:rPr>
        <w:t xml:space="preserve">adre </w:t>
      </w:r>
      <w:r w:rsidR="00087376">
        <w:rPr>
          <w:color w:val="4F81BD" w:themeColor="accent1"/>
          <w:lang w:val="es-ES"/>
        </w:rPr>
        <w:t>T</w:t>
      </w:r>
      <w:r w:rsidR="005A385E">
        <w:rPr>
          <w:color w:val="4F81BD" w:themeColor="accent1"/>
          <w:lang w:val="es-ES"/>
        </w:rPr>
        <w:t>ierra</w:t>
      </w:r>
      <w:r w:rsidR="005A385E">
        <w:rPr>
          <w:color w:val="4F81BD" w:themeColor="accent1"/>
          <w:lang w:val="es-ES"/>
        </w:rPr>
        <w:t xml:space="preserve">. Esperamos tenerla como huésped en la Emisión Virtual de Luz algún día para que pueda inspirarlos a todos ustedes como lo hizo conmigo. Sé que ella </w:t>
      </w:r>
      <w:r w:rsidR="00D43A8B">
        <w:rPr>
          <w:color w:val="4F81BD" w:themeColor="accent1"/>
          <w:lang w:val="es-ES"/>
        </w:rPr>
        <w:t>se encuentra entre muchas de las personas</w:t>
      </w:r>
      <w:r w:rsidR="005A385E">
        <w:rPr>
          <w:color w:val="4F81BD" w:themeColor="accent1"/>
          <w:lang w:val="es-ES"/>
        </w:rPr>
        <w:t xml:space="preserve"> que están </w:t>
      </w:r>
      <w:r w:rsidR="00D43A8B">
        <w:rPr>
          <w:color w:val="4F81BD" w:themeColor="accent1"/>
          <w:lang w:val="es-ES"/>
        </w:rPr>
        <w:t>contribuyendo con</w:t>
      </w:r>
      <w:r w:rsidR="005A385E">
        <w:rPr>
          <w:color w:val="4F81BD" w:themeColor="accent1"/>
          <w:lang w:val="es-ES"/>
        </w:rPr>
        <w:t xml:space="preserve"> su parte para cambiar nuestra consciencia a fin de que podamos aumentar nuestra conexión de espiritualidad y conectarnos con este mundo que es tan precioso para nuestros corazones.</w:t>
      </w:r>
    </w:p>
    <w:p w:rsidR="00D43A8B" w:rsidRPr="009E128F" w:rsidRDefault="00D43A8B" w:rsidP="00044925">
      <w:pPr>
        <w:rPr>
          <w:lang w:val="es-AR"/>
        </w:rPr>
      </w:pPr>
    </w:p>
    <w:p w:rsidR="00C919AF" w:rsidRPr="005A385E" w:rsidRDefault="005A385E" w:rsidP="00044925">
      <w:pPr>
        <w:rPr>
          <w:color w:val="4F81BD" w:themeColor="accent1"/>
          <w:lang w:val="es-ES"/>
        </w:rPr>
      </w:pPr>
      <w:r w:rsidRPr="005A385E">
        <w:rPr>
          <w:color w:val="4F81BD" w:themeColor="accent1"/>
          <w:lang w:val="es-ES"/>
        </w:rPr>
        <w:t xml:space="preserve">Otro </w:t>
      </w:r>
      <w:r w:rsidR="00087376">
        <w:rPr>
          <w:color w:val="4F81BD" w:themeColor="accent1"/>
          <w:lang w:val="es-ES"/>
        </w:rPr>
        <w:t>a</w:t>
      </w:r>
      <w:r w:rsidRPr="005A385E">
        <w:rPr>
          <w:color w:val="4F81BD" w:themeColor="accent1"/>
          <w:lang w:val="es-ES"/>
        </w:rPr>
        <w:t>utor</w:t>
      </w:r>
      <w:r w:rsidRPr="005A385E">
        <w:rPr>
          <w:color w:val="4F81BD" w:themeColor="accent1"/>
          <w:lang w:val="es-ES"/>
        </w:rPr>
        <w:t xml:space="preserve"> que acabo de descubrir es </w:t>
      </w:r>
      <w:proofErr w:type="spellStart"/>
      <w:r w:rsidRPr="005A385E">
        <w:rPr>
          <w:color w:val="4F81BD" w:themeColor="accent1"/>
          <w:lang w:val="es-ES"/>
        </w:rPr>
        <w:t>Jul</w:t>
      </w:r>
      <w:r>
        <w:rPr>
          <w:color w:val="4F81BD" w:themeColor="accent1"/>
          <w:lang w:val="es-ES"/>
        </w:rPr>
        <w:t>ian</w:t>
      </w:r>
      <w:proofErr w:type="spellEnd"/>
      <w:r>
        <w:rPr>
          <w:color w:val="4F81BD" w:themeColor="accent1"/>
          <w:lang w:val="es-ES"/>
        </w:rPr>
        <w:t xml:space="preserve"> </w:t>
      </w:r>
      <w:proofErr w:type="spellStart"/>
      <w:r>
        <w:rPr>
          <w:color w:val="4F81BD" w:themeColor="accent1"/>
          <w:lang w:val="es-ES"/>
        </w:rPr>
        <w:t>Lennon</w:t>
      </w:r>
      <w:proofErr w:type="spellEnd"/>
      <w:r>
        <w:rPr>
          <w:color w:val="4F81BD" w:themeColor="accent1"/>
          <w:lang w:val="es-ES"/>
        </w:rPr>
        <w:t xml:space="preserve">. El </w:t>
      </w:r>
      <w:r w:rsidR="00B9629F">
        <w:rPr>
          <w:color w:val="4F81BD" w:themeColor="accent1"/>
          <w:lang w:val="es-ES"/>
        </w:rPr>
        <w:t>se dirige</w:t>
      </w:r>
      <w:r>
        <w:rPr>
          <w:color w:val="4F81BD" w:themeColor="accent1"/>
          <w:lang w:val="es-ES"/>
        </w:rPr>
        <w:t xml:space="preserve"> a los niños. </w:t>
      </w:r>
      <w:r w:rsidR="00B9629F">
        <w:rPr>
          <w:color w:val="4F81BD" w:themeColor="accent1"/>
          <w:lang w:val="es-ES"/>
        </w:rPr>
        <w:t>Si p</w:t>
      </w:r>
      <w:r>
        <w:rPr>
          <w:color w:val="4F81BD" w:themeColor="accent1"/>
          <w:lang w:val="es-ES"/>
        </w:rPr>
        <w:t xml:space="preserve">odemos </w:t>
      </w:r>
      <w:r w:rsidR="00B9629F">
        <w:rPr>
          <w:color w:val="4F81BD" w:themeColor="accent1"/>
          <w:lang w:val="es-ES"/>
        </w:rPr>
        <w:t>educar a</w:t>
      </w:r>
      <w:r>
        <w:rPr>
          <w:color w:val="4F81BD" w:themeColor="accent1"/>
          <w:lang w:val="es-ES"/>
        </w:rPr>
        <w:t xml:space="preserve"> los niños desde una edad temprana sobre cómo cuidar nuestro planeta </w:t>
      </w:r>
      <w:r w:rsidR="004F1E76">
        <w:rPr>
          <w:color w:val="4F81BD" w:themeColor="accent1"/>
          <w:lang w:val="es-ES"/>
        </w:rPr>
        <w:t>entonces</w:t>
      </w:r>
      <w:r>
        <w:rPr>
          <w:color w:val="4F81BD" w:themeColor="accent1"/>
          <w:lang w:val="es-ES"/>
        </w:rPr>
        <w:t xml:space="preserve"> su generación y las futuras </w:t>
      </w:r>
      <w:r w:rsidR="004F1E76">
        <w:rPr>
          <w:color w:val="4F81BD" w:themeColor="accent1"/>
          <w:lang w:val="es-ES"/>
        </w:rPr>
        <w:t>tendrán</w:t>
      </w:r>
      <w:r>
        <w:rPr>
          <w:color w:val="4F81BD" w:themeColor="accent1"/>
          <w:lang w:val="es-ES"/>
        </w:rPr>
        <w:t xml:space="preserve"> una mejor vida en el mundo en el cual ellos viv</w:t>
      </w:r>
      <w:r w:rsidR="004F1E76">
        <w:rPr>
          <w:color w:val="4F81BD" w:themeColor="accent1"/>
          <w:lang w:val="es-ES"/>
        </w:rPr>
        <w:t>a</w:t>
      </w:r>
      <w:r>
        <w:rPr>
          <w:color w:val="4F81BD" w:themeColor="accent1"/>
          <w:lang w:val="es-ES"/>
        </w:rPr>
        <w:t>n.</w:t>
      </w:r>
    </w:p>
    <w:p w:rsidR="00D43A8B" w:rsidRPr="004F1E76" w:rsidRDefault="00D43A8B" w:rsidP="00044925">
      <w:pPr>
        <w:rPr>
          <w:lang w:val="es-ES"/>
        </w:rPr>
      </w:pPr>
    </w:p>
    <w:p w:rsidR="00C919AF" w:rsidRPr="00017D17" w:rsidRDefault="003E52B9" w:rsidP="00044925">
      <w:pPr>
        <w:rPr>
          <w:color w:val="4F81BD" w:themeColor="accent1"/>
          <w:lang w:val="es-ES"/>
        </w:rPr>
      </w:pPr>
      <w:r w:rsidRPr="003E52B9">
        <w:rPr>
          <w:color w:val="4F81BD" w:themeColor="accent1"/>
          <w:lang w:val="es-ES"/>
        </w:rPr>
        <w:t>Recuerdo cuand</w:t>
      </w:r>
      <w:r>
        <w:rPr>
          <w:color w:val="4F81BD" w:themeColor="accent1"/>
          <w:lang w:val="es-ES"/>
        </w:rPr>
        <w:t>o era una niña</w:t>
      </w:r>
      <w:r w:rsidRPr="003E52B9">
        <w:rPr>
          <w:color w:val="4F81BD" w:themeColor="accent1"/>
          <w:lang w:val="es-ES"/>
        </w:rPr>
        <w:t xml:space="preserve"> scout</w:t>
      </w:r>
      <w:r w:rsidR="004F1E76">
        <w:rPr>
          <w:color w:val="4F81BD" w:themeColor="accent1"/>
          <w:lang w:val="es-ES"/>
        </w:rPr>
        <w:t>.</w:t>
      </w:r>
      <w:r w:rsidRPr="003E52B9">
        <w:rPr>
          <w:color w:val="4F81BD" w:themeColor="accent1"/>
          <w:lang w:val="es-ES"/>
        </w:rPr>
        <w:t xml:space="preserve"> </w:t>
      </w:r>
      <w:r w:rsidR="004F1E76" w:rsidRPr="003E52B9">
        <w:rPr>
          <w:color w:val="4F81BD" w:themeColor="accent1"/>
          <w:lang w:val="es-ES"/>
        </w:rPr>
        <w:t xml:space="preserve">Me </w:t>
      </w:r>
      <w:r w:rsidRPr="003E52B9">
        <w:rPr>
          <w:color w:val="4F81BD" w:themeColor="accent1"/>
          <w:lang w:val="es-ES"/>
        </w:rPr>
        <w:t xml:space="preserve">enseñaron que cuando </w:t>
      </w:r>
      <w:r w:rsidR="004F1E76">
        <w:rPr>
          <w:color w:val="4F81BD" w:themeColor="accent1"/>
          <w:lang w:val="es-ES"/>
        </w:rPr>
        <w:t>íbamos</w:t>
      </w:r>
      <w:r w:rsidRPr="003E52B9">
        <w:rPr>
          <w:color w:val="4F81BD" w:themeColor="accent1"/>
          <w:lang w:val="es-ES"/>
        </w:rPr>
        <w:t xml:space="preserve"> a la naturaleza deb</w:t>
      </w:r>
      <w:r>
        <w:rPr>
          <w:color w:val="4F81BD" w:themeColor="accent1"/>
          <w:lang w:val="es-ES"/>
        </w:rPr>
        <w:t>ía</w:t>
      </w:r>
      <w:r w:rsidR="004F1E76">
        <w:rPr>
          <w:color w:val="4F81BD" w:themeColor="accent1"/>
          <w:lang w:val="es-ES"/>
        </w:rPr>
        <w:t>mos</w:t>
      </w:r>
      <w:r>
        <w:rPr>
          <w:color w:val="4F81BD" w:themeColor="accent1"/>
          <w:lang w:val="es-ES"/>
        </w:rPr>
        <w:t xml:space="preserve"> dejarla más limpia </w:t>
      </w:r>
      <w:r w:rsidR="00651FAB">
        <w:rPr>
          <w:color w:val="4F81BD" w:themeColor="accent1"/>
          <w:lang w:val="es-ES"/>
        </w:rPr>
        <w:t>de lo que la encontramos</w:t>
      </w:r>
      <w:r>
        <w:rPr>
          <w:color w:val="4F81BD" w:themeColor="accent1"/>
          <w:lang w:val="es-ES"/>
        </w:rPr>
        <w:t xml:space="preserve"> </w:t>
      </w:r>
      <w:r w:rsidR="004F1E76">
        <w:rPr>
          <w:color w:val="4F81BD" w:themeColor="accent1"/>
          <w:lang w:val="es-ES"/>
        </w:rPr>
        <w:t>inicialmente</w:t>
      </w:r>
      <w:r>
        <w:rPr>
          <w:color w:val="4F81BD" w:themeColor="accent1"/>
          <w:lang w:val="es-ES"/>
        </w:rPr>
        <w:t xml:space="preserve">. Ese pensamiento ha permanecido en mi </w:t>
      </w:r>
      <w:r w:rsidR="00651FAB">
        <w:rPr>
          <w:color w:val="4F81BD" w:themeColor="accent1"/>
          <w:lang w:val="es-ES"/>
        </w:rPr>
        <w:t>mente</w:t>
      </w:r>
      <w:r>
        <w:rPr>
          <w:color w:val="4F81BD" w:themeColor="accent1"/>
          <w:lang w:val="es-ES"/>
        </w:rPr>
        <w:t>. Cuando hago una caminata</w:t>
      </w:r>
      <w:r w:rsidR="00017D17">
        <w:rPr>
          <w:color w:val="4F81BD" w:themeColor="accent1"/>
          <w:lang w:val="es-ES"/>
        </w:rPr>
        <w:t>,</w:t>
      </w:r>
      <w:r>
        <w:rPr>
          <w:color w:val="4F81BD" w:themeColor="accent1"/>
          <w:lang w:val="es-ES"/>
        </w:rPr>
        <w:t xml:space="preserve"> siento la necesidad de levantar la basura que tan descuidadamente han </w:t>
      </w:r>
      <w:r w:rsidR="000B7871">
        <w:rPr>
          <w:color w:val="4F81BD" w:themeColor="accent1"/>
          <w:lang w:val="es-ES"/>
        </w:rPr>
        <w:t>arrojado</w:t>
      </w:r>
      <w:r w:rsidR="00017D17">
        <w:rPr>
          <w:color w:val="4F81BD" w:themeColor="accent1"/>
          <w:lang w:val="es-ES"/>
        </w:rPr>
        <w:t xml:space="preserve"> otros</w:t>
      </w:r>
      <w:r>
        <w:rPr>
          <w:color w:val="4F81BD" w:themeColor="accent1"/>
          <w:lang w:val="es-ES"/>
        </w:rPr>
        <w:t xml:space="preserve">. </w:t>
      </w:r>
      <w:r w:rsidRPr="00017D17">
        <w:rPr>
          <w:color w:val="4F81BD" w:themeColor="accent1"/>
          <w:lang w:val="es-ES"/>
        </w:rPr>
        <w:t xml:space="preserve">Pequeños pasos como este pueden </w:t>
      </w:r>
      <w:r w:rsidR="00651FAB" w:rsidRPr="00017D17">
        <w:rPr>
          <w:color w:val="4F81BD" w:themeColor="accent1"/>
          <w:lang w:val="es-ES"/>
        </w:rPr>
        <w:t>marcar el cambio.</w:t>
      </w:r>
    </w:p>
    <w:p w:rsidR="00651FAB" w:rsidRDefault="00651FAB" w:rsidP="00044925">
      <w:pPr>
        <w:rPr>
          <w:color w:val="4F81BD" w:themeColor="accent1"/>
          <w:lang w:val="es-ES"/>
        </w:rPr>
      </w:pPr>
    </w:p>
    <w:p w:rsidR="003E52B9" w:rsidRPr="003E52B9" w:rsidRDefault="003E52B9" w:rsidP="00044925">
      <w:pPr>
        <w:rPr>
          <w:color w:val="4F81BD" w:themeColor="accent1"/>
          <w:lang w:val="es-ES"/>
        </w:rPr>
      </w:pPr>
      <w:proofErr w:type="spellStart"/>
      <w:r w:rsidRPr="003E52B9">
        <w:rPr>
          <w:color w:val="4F81BD" w:themeColor="accent1"/>
          <w:lang w:val="es-ES"/>
        </w:rPr>
        <w:t>Julian</w:t>
      </w:r>
      <w:proofErr w:type="spellEnd"/>
      <w:r w:rsidRPr="003E52B9">
        <w:rPr>
          <w:color w:val="4F81BD" w:themeColor="accent1"/>
          <w:lang w:val="es-ES"/>
        </w:rPr>
        <w:t xml:space="preserve"> </w:t>
      </w:r>
      <w:proofErr w:type="spellStart"/>
      <w:r w:rsidRPr="003E52B9">
        <w:rPr>
          <w:color w:val="4F81BD" w:themeColor="accent1"/>
          <w:lang w:val="es-ES"/>
        </w:rPr>
        <w:t>Lennon</w:t>
      </w:r>
      <w:proofErr w:type="spellEnd"/>
      <w:r w:rsidRPr="003E52B9">
        <w:rPr>
          <w:color w:val="4F81BD" w:themeColor="accent1"/>
          <w:lang w:val="es-ES"/>
        </w:rPr>
        <w:t xml:space="preserve"> </w:t>
      </w:r>
      <w:r w:rsidR="00651FAB">
        <w:rPr>
          <w:color w:val="4F81BD" w:themeColor="accent1"/>
          <w:lang w:val="es-ES"/>
        </w:rPr>
        <w:t>le</w:t>
      </w:r>
      <w:r w:rsidR="00F80263">
        <w:rPr>
          <w:color w:val="4F81BD" w:themeColor="accent1"/>
          <w:lang w:val="es-ES"/>
        </w:rPr>
        <w:t>s</w:t>
      </w:r>
      <w:r w:rsidR="00651FAB">
        <w:rPr>
          <w:color w:val="4F81BD" w:themeColor="accent1"/>
          <w:lang w:val="es-ES"/>
        </w:rPr>
        <w:t xml:space="preserve"> </w:t>
      </w:r>
      <w:r w:rsidRPr="003E52B9">
        <w:rPr>
          <w:color w:val="4F81BD" w:themeColor="accent1"/>
          <w:lang w:val="es-ES"/>
        </w:rPr>
        <w:t xml:space="preserve">está enseñando a los niños como “imaginar” un mundo mejor – y construirlo </w:t>
      </w:r>
      <w:r w:rsidR="00651FAB">
        <w:rPr>
          <w:color w:val="4F81BD" w:themeColor="accent1"/>
          <w:lang w:val="es-ES"/>
        </w:rPr>
        <w:t>ellos</w:t>
      </w:r>
      <w:r w:rsidRPr="003E52B9">
        <w:rPr>
          <w:color w:val="4F81BD" w:themeColor="accent1"/>
          <w:lang w:val="es-ES"/>
        </w:rPr>
        <w:t xml:space="preserve"> mismos.</w:t>
      </w:r>
    </w:p>
    <w:p w:rsidR="00C919AF" w:rsidRDefault="003E52B9" w:rsidP="00044925">
      <w:pPr>
        <w:rPr>
          <w:color w:val="4F81BD" w:themeColor="accent1"/>
          <w:lang w:val="es-ES"/>
        </w:rPr>
      </w:pPr>
      <w:r w:rsidRPr="003E52B9">
        <w:rPr>
          <w:color w:val="4F81BD" w:themeColor="accent1"/>
          <w:lang w:val="es-ES"/>
        </w:rPr>
        <w:t>Si bus</w:t>
      </w:r>
      <w:r w:rsidR="00651FAB">
        <w:rPr>
          <w:color w:val="4F81BD" w:themeColor="accent1"/>
          <w:lang w:val="es-ES"/>
        </w:rPr>
        <w:t xml:space="preserve">ca más información </w:t>
      </w:r>
      <w:hyperlink r:id="rId10" w:history="1">
        <w:r w:rsidR="00651FAB" w:rsidRPr="00651FAB">
          <w:rPr>
            <w:rStyle w:val="Hipervnculo"/>
            <w:lang w:val="es-ES"/>
          </w:rPr>
          <w:t>haga clic</w:t>
        </w:r>
        <w:r w:rsidRPr="00651FAB">
          <w:rPr>
            <w:rStyle w:val="Hipervnculo"/>
            <w:lang w:val="es-ES"/>
          </w:rPr>
          <w:t xml:space="preserve"> aquí</w:t>
        </w:r>
      </w:hyperlink>
      <w:r>
        <w:rPr>
          <w:color w:val="4F81BD" w:themeColor="accent1"/>
          <w:lang w:val="es-ES"/>
        </w:rPr>
        <w:t>.</w:t>
      </w:r>
    </w:p>
    <w:p w:rsidR="00017D17" w:rsidRPr="003E52B9" w:rsidRDefault="00017D17" w:rsidP="00044925">
      <w:pPr>
        <w:rPr>
          <w:color w:val="4F81BD" w:themeColor="accent1"/>
          <w:lang w:val="es-ES"/>
        </w:rPr>
      </w:pPr>
    </w:p>
    <w:p w:rsidR="003E52B9" w:rsidRPr="003E52B9" w:rsidRDefault="003E52B9" w:rsidP="00044925">
      <w:pPr>
        <w:rPr>
          <w:color w:val="4F81BD" w:themeColor="accent1"/>
          <w:lang w:val="es-ES"/>
        </w:rPr>
      </w:pPr>
      <w:r w:rsidRPr="003E52B9">
        <w:rPr>
          <w:color w:val="4F81BD" w:themeColor="accent1"/>
          <w:lang w:val="es-ES"/>
        </w:rPr>
        <w:t xml:space="preserve">Al igual que el ícono del rock, su padre John </w:t>
      </w:r>
      <w:proofErr w:type="spellStart"/>
      <w:r w:rsidRPr="003E52B9">
        <w:rPr>
          <w:color w:val="4F81BD" w:themeColor="accent1"/>
          <w:lang w:val="es-ES"/>
        </w:rPr>
        <w:t>Lennon</w:t>
      </w:r>
      <w:proofErr w:type="spellEnd"/>
      <w:r w:rsidRPr="003E52B9">
        <w:rPr>
          <w:color w:val="4F81BD" w:themeColor="accent1"/>
          <w:lang w:val="es-ES"/>
        </w:rPr>
        <w:t xml:space="preserve">, este músico, fotógrafo, productor de películas y activista de 54 años está usando su arte como </w:t>
      </w:r>
      <w:r w:rsidR="00651FAB">
        <w:rPr>
          <w:color w:val="4F81BD" w:themeColor="accent1"/>
          <w:lang w:val="es-ES"/>
        </w:rPr>
        <w:t>una consigna de movilización</w:t>
      </w:r>
      <w:r>
        <w:rPr>
          <w:color w:val="4F81BD" w:themeColor="accent1"/>
          <w:lang w:val="es-ES"/>
        </w:rPr>
        <w:t xml:space="preserve">.  </w:t>
      </w:r>
      <w:r>
        <w:rPr>
          <w:color w:val="4F81BD" w:themeColor="accent1"/>
          <w:lang w:val="es-ES"/>
        </w:rPr>
        <w:lastRenderedPageBreak/>
        <w:t xml:space="preserve">Todos podemos hacer nuestra parte en </w:t>
      </w:r>
      <w:r w:rsidR="006F13BD">
        <w:rPr>
          <w:color w:val="4F81BD" w:themeColor="accent1"/>
          <w:lang w:val="es-ES"/>
        </w:rPr>
        <w:t xml:space="preserve">el Día de la Tierra </w:t>
      </w:r>
      <w:r>
        <w:rPr>
          <w:color w:val="4F81BD" w:themeColor="accent1"/>
          <w:lang w:val="es-ES"/>
        </w:rPr>
        <w:t>y en los días que lo rodean. Individualmente</w:t>
      </w:r>
      <w:r w:rsidR="007E6E91">
        <w:rPr>
          <w:color w:val="4F81BD" w:themeColor="accent1"/>
          <w:lang w:val="es-ES"/>
        </w:rPr>
        <w:t xml:space="preserve"> podemos </w:t>
      </w:r>
      <w:r w:rsidR="006F13BD">
        <w:rPr>
          <w:color w:val="4F81BD" w:themeColor="accent1"/>
          <w:lang w:val="es-ES"/>
        </w:rPr>
        <w:t>generar un cambio</w:t>
      </w:r>
      <w:r w:rsidR="00087376">
        <w:rPr>
          <w:color w:val="4F81BD" w:themeColor="accent1"/>
          <w:lang w:val="es-ES"/>
        </w:rPr>
        <w:t>,</w:t>
      </w:r>
      <w:r w:rsidR="006F13BD">
        <w:rPr>
          <w:color w:val="4F81BD" w:themeColor="accent1"/>
          <w:lang w:val="es-ES"/>
        </w:rPr>
        <w:t xml:space="preserve"> </w:t>
      </w:r>
      <w:r w:rsidR="007E6E91">
        <w:rPr>
          <w:color w:val="4F81BD" w:themeColor="accent1"/>
          <w:lang w:val="es-ES"/>
        </w:rPr>
        <w:t xml:space="preserve">pero juntos podemos cambiar este mundo. </w:t>
      </w:r>
    </w:p>
    <w:p w:rsidR="00C919AF" w:rsidRPr="003E52B9" w:rsidRDefault="00C919AF" w:rsidP="00044925">
      <w:pPr>
        <w:rPr>
          <w:lang w:val="es-ES"/>
        </w:rPr>
      </w:pPr>
    </w:p>
    <w:p w:rsidR="00C919AF" w:rsidRPr="006F13BD" w:rsidRDefault="007E6E91" w:rsidP="00044925">
      <w:pPr>
        <w:rPr>
          <w:color w:val="4F81BD" w:themeColor="accent1"/>
          <w:lang w:val="es-ES"/>
        </w:rPr>
      </w:pPr>
      <w:r w:rsidRPr="006F13BD">
        <w:rPr>
          <w:color w:val="4F81BD" w:themeColor="accent1"/>
          <w:lang w:val="es-ES"/>
        </w:rPr>
        <w:t>Con amor y luz</w:t>
      </w:r>
      <w:bookmarkStart w:id="1" w:name="_GoBack"/>
      <w:bookmarkEnd w:id="1"/>
    </w:p>
    <w:p w:rsidR="00234A33" w:rsidRPr="006F13BD" w:rsidRDefault="007E6E91" w:rsidP="00044925">
      <w:pPr>
        <w:rPr>
          <w:color w:val="4F81BD" w:themeColor="accent1"/>
          <w:lang w:val="es-ES"/>
        </w:rPr>
      </w:pPr>
      <w:r w:rsidRPr="006F13BD">
        <w:rPr>
          <w:color w:val="4F81BD" w:themeColor="accent1"/>
          <w:lang w:val="es-ES"/>
        </w:rPr>
        <w:t>Bárbara</w:t>
      </w:r>
    </w:p>
    <w:p w:rsidR="00234A33" w:rsidRPr="006F13BD" w:rsidRDefault="00234A33" w:rsidP="00044925">
      <w:pPr>
        <w:rPr>
          <w:lang w:val="es-ES"/>
        </w:rPr>
      </w:pPr>
    </w:p>
    <w:p w:rsidR="00234A33" w:rsidRPr="00017D17" w:rsidRDefault="007E6E91" w:rsidP="00044925">
      <w:pPr>
        <w:rPr>
          <w:color w:val="4F81BD" w:themeColor="accent1"/>
          <w:sz w:val="18"/>
          <w:lang w:val="es-ES"/>
        </w:rPr>
      </w:pPr>
      <w:r w:rsidRPr="00017D17">
        <w:rPr>
          <w:color w:val="4F81BD" w:themeColor="accent1"/>
          <w:sz w:val="18"/>
          <w:lang w:val="es-ES"/>
        </w:rPr>
        <w:t xml:space="preserve">Espavo </w:t>
      </w:r>
      <w:proofErr w:type="spellStart"/>
      <w:r w:rsidRPr="00017D17">
        <w:rPr>
          <w:color w:val="4F81BD" w:themeColor="accent1"/>
          <w:sz w:val="18"/>
          <w:lang w:val="es-ES"/>
        </w:rPr>
        <w:t>LLC</w:t>
      </w:r>
      <w:proofErr w:type="spellEnd"/>
      <w:r w:rsidRPr="00017D17">
        <w:rPr>
          <w:color w:val="4F81BD" w:themeColor="accent1"/>
          <w:sz w:val="18"/>
          <w:lang w:val="es-ES"/>
        </w:rPr>
        <w:t xml:space="preserve">. Es una </w:t>
      </w:r>
      <w:r w:rsidR="006F13BD" w:rsidRPr="00017D17">
        <w:rPr>
          <w:color w:val="4F81BD" w:themeColor="accent1"/>
          <w:sz w:val="18"/>
          <w:lang w:val="es-ES"/>
        </w:rPr>
        <w:t>corporación</w:t>
      </w:r>
      <w:r w:rsidRPr="00017D17">
        <w:rPr>
          <w:color w:val="4F81BD" w:themeColor="accent1"/>
          <w:sz w:val="18"/>
          <w:lang w:val="es-ES"/>
        </w:rPr>
        <w:t xml:space="preserve"> consciente sin ánimo de lucro, dedicada a expandir la Luz mediante el empoderamiento. </w:t>
      </w:r>
    </w:p>
    <w:p w:rsidR="006F13BD" w:rsidRPr="00017D17" w:rsidRDefault="006F13BD" w:rsidP="00044925">
      <w:pPr>
        <w:rPr>
          <w:b/>
          <w:color w:val="4F81BD" w:themeColor="accent1"/>
          <w:sz w:val="18"/>
          <w:lang w:val="es-ES"/>
        </w:rPr>
      </w:pPr>
    </w:p>
    <w:p w:rsidR="007E6E91" w:rsidRPr="00017D17" w:rsidRDefault="006F13BD" w:rsidP="00044925">
      <w:pPr>
        <w:rPr>
          <w:b/>
          <w:color w:val="4F81BD" w:themeColor="accent1"/>
          <w:sz w:val="18"/>
          <w:lang w:val="es-ES"/>
        </w:rPr>
      </w:pPr>
      <w:r w:rsidRPr="00017D17">
        <w:rPr>
          <w:b/>
          <w:color w:val="4F81BD" w:themeColor="accent1"/>
          <w:sz w:val="18"/>
          <w:lang w:val="es-ES"/>
        </w:rPr>
        <w:t>Aviso</w:t>
      </w:r>
      <w:r w:rsidR="007E6E91" w:rsidRPr="00017D17">
        <w:rPr>
          <w:b/>
          <w:color w:val="4F81BD" w:themeColor="accent1"/>
          <w:sz w:val="18"/>
          <w:lang w:val="es-ES"/>
        </w:rPr>
        <w:t xml:space="preserve"> sobre Derechos de Autor:</w:t>
      </w:r>
    </w:p>
    <w:p w:rsidR="007E6E91" w:rsidRPr="00017D17" w:rsidRDefault="006F13BD" w:rsidP="00044925">
      <w:pPr>
        <w:rPr>
          <w:b/>
          <w:color w:val="4F81BD" w:themeColor="accent1"/>
          <w:sz w:val="18"/>
          <w:lang w:val="es-ES"/>
        </w:rPr>
      </w:pPr>
      <w:r w:rsidRPr="00017D17">
        <w:rPr>
          <w:b/>
          <w:color w:val="4F81BD" w:themeColor="accent1"/>
          <w:sz w:val="18"/>
          <w:lang w:val="es-ES"/>
        </w:rPr>
        <w:t>Copyright</w:t>
      </w:r>
      <w:r w:rsidR="007E6E91" w:rsidRPr="00017D17">
        <w:rPr>
          <w:b/>
          <w:color w:val="4F81BD" w:themeColor="accent1"/>
          <w:sz w:val="18"/>
          <w:lang w:val="es-ES"/>
        </w:rPr>
        <w:t xml:space="preserve"> 2000-2017</w:t>
      </w:r>
    </w:p>
    <w:p w:rsidR="007E6E91" w:rsidRPr="009E128F" w:rsidRDefault="007E6E91" w:rsidP="00044925">
      <w:pPr>
        <w:rPr>
          <w:color w:val="4F81BD" w:themeColor="accent1"/>
          <w:sz w:val="18"/>
          <w:lang w:val="es-AR"/>
        </w:rPr>
      </w:pPr>
      <w:r w:rsidRPr="00017D17">
        <w:rPr>
          <w:color w:val="4F81BD" w:themeColor="accent1"/>
          <w:sz w:val="18"/>
          <w:lang w:val="es-ES"/>
        </w:rPr>
        <w:t>Esta información es dada para que circule y puede ser distribuida</w:t>
      </w:r>
      <w:r w:rsidR="006F13BD" w:rsidRPr="00017D17">
        <w:rPr>
          <w:color w:val="4F81BD" w:themeColor="accent1"/>
          <w:sz w:val="18"/>
          <w:lang w:val="es-ES"/>
        </w:rPr>
        <w:t xml:space="preserve"> libremente</w:t>
      </w:r>
      <w:r w:rsidRPr="00017D17">
        <w:rPr>
          <w:color w:val="4F81BD" w:themeColor="accent1"/>
          <w:sz w:val="18"/>
          <w:lang w:val="es-ES"/>
        </w:rPr>
        <w:t xml:space="preserve">, en su totalidad o en parte. </w:t>
      </w:r>
      <w:r w:rsidRPr="009E128F">
        <w:rPr>
          <w:color w:val="4F81BD" w:themeColor="accent1"/>
          <w:sz w:val="18"/>
          <w:lang w:val="es-AR"/>
        </w:rPr>
        <w:t xml:space="preserve">Por favor acredítela a: </w:t>
      </w:r>
      <w:hyperlink r:id="rId11" w:history="1">
        <w:r w:rsidRPr="009E128F">
          <w:rPr>
            <w:rStyle w:val="Hipervnculo"/>
            <w:sz w:val="18"/>
            <w:lang w:val="es-AR"/>
          </w:rPr>
          <w:t>www.Espavo.org</w:t>
        </w:r>
      </w:hyperlink>
      <w:r w:rsidRPr="009E128F">
        <w:rPr>
          <w:color w:val="4F81BD" w:themeColor="accent1"/>
          <w:sz w:val="18"/>
          <w:lang w:val="es-AR"/>
        </w:rPr>
        <w:t xml:space="preserve"> </w:t>
      </w:r>
    </w:p>
    <w:p w:rsidR="007E6E91" w:rsidRPr="00017D17" w:rsidRDefault="007F7DE6" w:rsidP="00044925">
      <w:pPr>
        <w:rPr>
          <w:color w:val="4F81BD" w:themeColor="accent1"/>
          <w:sz w:val="18"/>
          <w:lang w:val="es-ES"/>
        </w:rPr>
      </w:pPr>
      <w:r>
        <w:rPr>
          <w:color w:val="4F81BD" w:themeColor="accent1"/>
          <w:sz w:val="18"/>
          <w:lang w:val="es-ES"/>
        </w:rPr>
        <w:t>¡</w:t>
      </w:r>
      <w:r w:rsidR="007E6E91" w:rsidRPr="00017D17">
        <w:rPr>
          <w:color w:val="4F81BD" w:themeColor="accent1"/>
          <w:sz w:val="18"/>
          <w:lang w:val="es-ES"/>
        </w:rPr>
        <w:t>Gracias por ayudar</w:t>
      </w:r>
      <w:r w:rsidR="006F13BD" w:rsidRPr="00017D17">
        <w:rPr>
          <w:color w:val="4F81BD" w:themeColor="accent1"/>
          <w:sz w:val="18"/>
          <w:lang w:val="es-ES"/>
        </w:rPr>
        <w:t>nos a expandi</w:t>
      </w:r>
      <w:r w:rsidR="007E6E91" w:rsidRPr="00017D17">
        <w:rPr>
          <w:color w:val="4F81BD" w:themeColor="accent1"/>
          <w:sz w:val="18"/>
          <w:lang w:val="es-ES"/>
        </w:rPr>
        <w:t>r la Luz!</w:t>
      </w:r>
    </w:p>
    <w:p w:rsidR="006F13BD" w:rsidRDefault="006F13BD" w:rsidP="00044925">
      <w:pPr>
        <w:rPr>
          <w:color w:val="4F81BD" w:themeColor="accent1"/>
          <w:lang w:val="es-ES"/>
        </w:rPr>
      </w:pPr>
    </w:p>
    <w:p w:rsidR="00265D0E" w:rsidRPr="00265D0E" w:rsidRDefault="00265D0E" w:rsidP="00044925">
      <w:pPr>
        <w:rPr>
          <w:b/>
          <w:color w:val="4F81BD" w:themeColor="accent1"/>
          <w:sz w:val="18"/>
          <w:lang w:val="es-ES"/>
        </w:rPr>
      </w:pPr>
      <w:r w:rsidRPr="00265D0E">
        <w:rPr>
          <w:b/>
          <w:color w:val="4F81BD" w:themeColor="accent1"/>
          <w:sz w:val="18"/>
          <w:lang w:val="es-ES"/>
        </w:rPr>
        <w:t>Traducción y Edición:</w:t>
      </w:r>
    </w:p>
    <w:p w:rsidR="00265D0E" w:rsidRPr="00265D0E" w:rsidRDefault="00265D0E" w:rsidP="00044925">
      <w:pPr>
        <w:rPr>
          <w:color w:val="4F81BD" w:themeColor="accent1"/>
          <w:sz w:val="18"/>
          <w:lang w:val="es-ES"/>
        </w:rPr>
      </w:pPr>
      <w:r w:rsidRPr="00265D0E">
        <w:rPr>
          <w:color w:val="4F81BD" w:themeColor="accent1"/>
          <w:sz w:val="18"/>
          <w:lang w:val="es-ES"/>
        </w:rPr>
        <w:t xml:space="preserve">Equipo de Traductoras Voluntarias de </w:t>
      </w:r>
      <w:r w:rsidR="0046157A">
        <w:rPr>
          <w:color w:val="4F81BD" w:themeColor="accent1"/>
          <w:sz w:val="18"/>
          <w:lang w:val="es-ES"/>
        </w:rPr>
        <w:t>Trabajadores de Luz</w:t>
      </w:r>
      <w:r w:rsidRPr="00265D0E">
        <w:rPr>
          <w:color w:val="4F81BD" w:themeColor="accent1"/>
          <w:sz w:val="18"/>
          <w:lang w:val="es-ES"/>
        </w:rPr>
        <w:t xml:space="preserve"> – Trabajadoresdeluz.info</w:t>
      </w:r>
    </w:p>
    <w:p w:rsidR="006F13BD" w:rsidRPr="00265D0E" w:rsidRDefault="00265D0E" w:rsidP="00044925">
      <w:pPr>
        <w:rPr>
          <w:color w:val="4F81BD" w:themeColor="accent1"/>
          <w:sz w:val="18"/>
          <w:lang w:val="es-ES"/>
        </w:rPr>
      </w:pPr>
      <w:r w:rsidRPr="00265D0E">
        <w:rPr>
          <w:color w:val="4F81BD" w:themeColor="accent1"/>
          <w:sz w:val="18"/>
          <w:lang w:val="es-ES"/>
        </w:rPr>
        <w:t>Abril de 2017</w:t>
      </w:r>
    </w:p>
    <w:p w:rsidR="00044925" w:rsidRPr="00265D0E" w:rsidRDefault="00044925">
      <w:pPr>
        <w:rPr>
          <w:color w:val="4F81BD" w:themeColor="accent1"/>
          <w:sz w:val="18"/>
          <w:lang w:val="es-ES"/>
        </w:rPr>
      </w:pPr>
    </w:p>
    <w:sectPr w:rsidR="00044925" w:rsidRPr="00265D0E" w:rsidSect="003E384B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36C" w:rsidRDefault="0064336C" w:rsidP="001E0409">
      <w:r>
        <w:separator/>
      </w:r>
    </w:p>
  </w:endnote>
  <w:endnote w:type="continuationSeparator" w:id="0">
    <w:p w:rsidR="0064336C" w:rsidRDefault="0064336C" w:rsidP="001E0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AF0" w:rsidRDefault="00B67AF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36C" w:rsidRDefault="0064336C" w:rsidP="001E0409">
      <w:r>
        <w:separator/>
      </w:r>
    </w:p>
  </w:footnote>
  <w:footnote w:type="continuationSeparator" w:id="0">
    <w:p w:rsidR="0064336C" w:rsidRDefault="0064336C" w:rsidP="001E0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AF0" w:rsidRDefault="00B67AF0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19AF"/>
    <w:rsid w:val="00016507"/>
    <w:rsid w:val="00017D17"/>
    <w:rsid w:val="000259CB"/>
    <w:rsid w:val="00044925"/>
    <w:rsid w:val="000465E1"/>
    <w:rsid w:val="00062AB6"/>
    <w:rsid w:val="00083D6D"/>
    <w:rsid w:val="00087376"/>
    <w:rsid w:val="000B7871"/>
    <w:rsid w:val="000C48E1"/>
    <w:rsid w:val="000C5360"/>
    <w:rsid w:val="000D5697"/>
    <w:rsid w:val="000E5388"/>
    <w:rsid w:val="000F4289"/>
    <w:rsid w:val="0010413A"/>
    <w:rsid w:val="001051B6"/>
    <w:rsid w:val="00110CD4"/>
    <w:rsid w:val="00143970"/>
    <w:rsid w:val="00170EFA"/>
    <w:rsid w:val="00171BA4"/>
    <w:rsid w:val="001841FF"/>
    <w:rsid w:val="001D2DCC"/>
    <w:rsid w:val="001E0409"/>
    <w:rsid w:val="001E7950"/>
    <w:rsid w:val="001F50FE"/>
    <w:rsid w:val="002349C5"/>
    <w:rsid w:val="00234A33"/>
    <w:rsid w:val="00246CE1"/>
    <w:rsid w:val="00265D0E"/>
    <w:rsid w:val="002775BF"/>
    <w:rsid w:val="00307A00"/>
    <w:rsid w:val="00310FE9"/>
    <w:rsid w:val="003312C5"/>
    <w:rsid w:val="0033314B"/>
    <w:rsid w:val="00335219"/>
    <w:rsid w:val="00340E74"/>
    <w:rsid w:val="00342671"/>
    <w:rsid w:val="003518E6"/>
    <w:rsid w:val="003645B6"/>
    <w:rsid w:val="0037300D"/>
    <w:rsid w:val="003738D8"/>
    <w:rsid w:val="003B32D4"/>
    <w:rsid w:val="003B36AC"/>
    <w:rsid w:val="003D3D12"/>
    <w:rsid w:val="003D662B"/>
    <w:rsid w:val="003E384B"/>
    <w:rsid w:val="003E52B9"/>
    <w:rsid w:val="003F354B"/>
    <w:rsid w:val="00400BB0"/>
    <w:rsid w:val="00427E0B"/>
    <w:rsid w:val="00453BD8"/>
    <w:rsid w:val="0046157A"/>
    <w:rsid w:val="004710D6"/>
    <w:rsid w:val="00472A7D"/>
    <w:rsid w:val="00494C5A"/>
    <w:rsid w:val="0049504C"/>
    <w:rsid w:val="004A1EDF"/>
    <w:rsid w:val="004B2A1B"/>
    <w:rsid w:val="004B5F7B"/>
    <w:rsid w:val="004C5168"/>
    <w:rsid w:val="004C6A40"/>
    <w:rsid w:val="004D11D1"/>
    <w:rsid w:val="004D3D11"/>
    <w:rsid w:val="004E29A4"/>
    <w:rsid w:val="004E5C7D"/>
    <w:rsid w:val="004F1E76"/>
    <w:rsid w:val="00510820"/>
    <w:rsid w:val="00553A3D"/>
    <w:rsid w:val="00555562"/>
    <w:rsid w:val="005748AA"/>
    <w:rsid w:val="00586EBB"/>
    <w:rsid w:val="005A385E"/>
    <w:rsid w:val="005C2361"/>
    <w:rsid w:val="005E1F1D"/>
    <w:rsid w:val="0061679C"/>
    <w:rsid w:val="006211FD"/>
    <w:rsid w:val="00640C6E"/>
    <w:rsid w:val="0064336C"/>
    <w:rsid w:val="00647877"/>
    <w:rsid w:val="00651FAB"/>
    <w:rsid w:val="00654C52"/>
    <w:rsid w:val="00664F8B"/>
    <w:rsid w:val="0067400A"/>
    <w:rsid w:val="006A13EE"/>
    <w:rsid w:val="006D5251"/>
    <w:rsid w:val="006F13BD"/>
    <w:rsid w:val="006F3365"/>
    <w:rsid w:val="006F7768"/>
    <w:rsid w:val="00705530"/>
    <w:rsid w:val="007129FD"/>
    <w:rsid w:val="007573FC"/>
    <w:rsid w:val="007829A2"/>
    <w:rsid w:val="007B3FFF"/>
    <w:rsid w:val="007C0992"/>
    <w:rsid w:val="007C5637"/>
    <w:rsid w:val="007D4947"/>
    <w:rsid w:val="007D6B50"/>
    <w:rsid w:val="007E510C"/>
    <w:rsid w:val="007E5459"/>
    <w:rsid w:val="007E6E91"/>
    <w:rsid w:val="007F7DE6"/>
    <w:rsid w:val="00857D5B"/>
    <w:rsid w:val="008702B1"/>
    <w:rsid w:val="00897256"/>
    <w:rsid w:val="008C2ADB"/>
    <w:rsid w:val="008F1BE7"/>
    <w:rsid w:val="008F3950"/>
    <w:rsid w:val="008F491D"/>
    <w:rsid w:val="009146E6"/>
    <w:rsid w:val="00920BD7"/>
    <w:rsid w:val="009339BE"/>
    <w:rsid w:val="00966316"/>
    <w:rsid w:val="0098545E"/>
    <w:rsid w:val="009D6EB7"/>
    <w:rsid w:val="009E128F"/>
    <w:rsid w:val="009E2AEB"/>
    <w:rsid w:val="009F1DBC"/>
    <w:rsid w:val="009F20EB"/>
    <w:rsid w:val="00A0120C"/>
    <w:rsid w:val="00A43598"/>
    <w:rsid w:val="00A512C4"/>
    <w:rsid w:val="00A826FA"/>
    <w:rsid w:val="00A86C38"/>
    <w:rsid w:val="00A924C7"/>
    <w:rsid w:val="00A94A9D"/>
    <w:rsid w:val="00A953BE"/>
    <w:rsid w:val="00AC7C72"/>
    <w:rsid w:val="00AD201E"/>
    <w:rsid w:val="00AD2CA9"/>
    <w:rsid w:val="00AD4443"/>
    <w:rsid w:val="00AE2B42"/>
    <w:rsid w:val="00AE4C53"/>
    <w:rsid w:val="00B363C1"/>
    <w:rsid w:val="00B43298"/>
    <w:rsid w:val="00B564B0"/>
    <w:rsid w:val="00B62254"/>
    <w:rsid w:val="00B67AF0"/>
    <w:rsid w:val="00B83CD6"/>
    <w:rsid w:val="00B9629F"/>
    <w:rsid w:val="00BC0F64"/>
    <w:rsid w:val="00BC2E01"/>
    <w:rsid w:val="00BE1034"/>
    <w:rsid w:val="00BF3D98"/>
    <w:rsid w:val="00BF60F7"/>
    <w:rsid w:val="00BF7630"/>
    <w:rsid w:val="00C04904"/>
    <w:rsid w:val="00C05F87"/>
    <w:rsid w:val="00C155F3"/>
    <w:rsid w:val="00C51012"/>
    <w:rsid w:val="00C56221"/>
    <w:rsid w:val="00C7014D"/>
    <w:rsid w:val="00C80571"/>
    <w:rsid w:val="00C86E1A"/>
    <w:rsid w:val="00C919AF"/>
    <w:rsid w:val="00CA3629"/>
    <w:rsid w:val="00D03B21"/>
    <w:rsid w:val="00D43A8B"/>
    <w:rsid w:val="00D56B33"/>
    <w:rsid w:val="00D57C6D"/>
    <w:rsid w:val="00D663DB"/>
    <w:rsid w:val="00D8527A"/>
    <w:rsid w:val="00DB1C25"/>
    <w:rsid w:val="00DB7E7A"/>
    <w:rsid w:val="00DC0C16"/>
    <w:rsid w:val="00DC56C5"/>
    <w:rsid w:val="00DD78A3"/>
    <w:rsid w:val="00DD7C7C"/>
    <w:rsid w:val="00E16801"/>
    <w:rsid w:val="00E53B7A"/>
    <w:rsid w:val="00E53C08"/>
    <w:rsid w:val="00E565C0"/>
    <w:rsid w:val="00EB7D70"/>
    <w:rsid w:val="00EF01DA"/>
    <w:rsid w:val="00EF3A3F"/>
    <w:rsid w:val="00F057B7"/>
    <w:rsid w:val="00F5366E"/>
    <w:rsid w:val="00F66EB8"/>
    <w:rsid w:val="00F75063"/>
    <w:rsid w:val="00F80263"/>
    <w:rsid w:val="00FA17BE"/>
    <w:rsid w:val="00FA1B8F"/>
    <w:rsid w:val="00FB06D1"/>
    <w:rsid w:val="00FC0497"/>
    <w:rsid w:val="00FF1A22"/>
    <w:rsid w:val="00FF5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left="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84B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A1B8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B8F"/>
    <w:rPr>
      <w:rFonts w:ascii="Tahoma" w:hAnsi="Tahoma" w:cs="Tahoma"/>
      <w:sz w:val="16"/>
      <w:szCs w:val="16"/>
      <w:lang w:val="en-U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DC0C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/>
      <w:jc w:val="left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C0C16"/>
    <w:rPr>
      <w:rFonts w:ascii="Courier New" w:eastAsia="Times New Roman" w:hAnsi="Courier New" w:cs="Courier New"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7E6E91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semiHidden/>
    <w:unhideWhenUsed/>
    <w:rsid w:val="001E040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E0409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E040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E0409"/>
    <w:rPr>
      <w:lang w:val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920BD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4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1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6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7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talogchoice.org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es.wikipedia.org/wiki/D%C3%ADa_de_la_Tierra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Espavo.org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people.com/babies/julian-lennon-childrens-book-touch-the-earth-interview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earth911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8</Pages>
  <Words>3806</Words>
  <Characters>20935</Characters>
  <Application>Microsoft Office Word</Application>
  <DocSecurity>0</DocSecurity>
  <Lines>174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Enita</dc:creator>
  <cp:lastModifiedBy>Enita</cp:lastModifiedBy>
  <cp:revision>4</cp:revision>
  <dcterms:created xsi:type="dcterms:W3CDTF">2017-04-29T22:40:00Z</dcterms:created>
  <dcterms:modified xsi:type="dcterms:W3CDTF">2017-04-30T23:51:00Z</dcterms:modified>
</cp:coreProperties>
</file>